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9D9" w:rsidRDefault="003329D9" w:rsidP="003329D9">
      <w:pPr>
        <w:rPr>
          <w:rFonts w:ascii="SimHei" w:eastAsia="SimHei" w:hAnsi="SimHei"/>
          <w:bCs/>
          <w:sz w:val="32"/>
          <w:szCs w:val="32"/>
        </w:rPr>
      </w:pPr>
      <w:r>
        <w:rPr>
          <w:rFonts w:ascii="SimHei" w:eastAsia="SimHei" w:hAnsi="SimHei" w:hint="eastAsia"/>
          <w:bCs/>
          <w:sz w:val="32"/>
          <w:szCs w:val="32"/>
        </w:rPr>
        <w:t>附件7</w:t>
      </w:r>
    </w:p>
    <w:p w:rsidR="003329D9" w:rsidRDefault="003329D9" w:rsidP="003329D9">
      <w:pPr>
        <w:adjustRightInd w:val="0"/>
        <w:snapToGrid w:val="0"/>
        <w:spacing w:beforeLines="50" w:before="156" w:afterLines="50" w:after="156"/>
        <w:jc w:val="center"/>
        <w:rPr>
          <w:rFonts w:ascii="Times New Roman" w:eastAsia="方正小标宋简体" w:hAnsi="Times New Roman"/>
          <w:sz w:val="44"/>
          <w:szCs w:val="44"/>
        </w:rPr>
      </w:pPr>
      <w:r>
        <w:rPr>
          <w:rFonts w:ascii="Times New Roman" w:eastAsia="方正小标宋简体" w:hAnsi="Times New Roman"/>
          <w:sz w:val="44"/>
          <w:szCs w:val="44"/>
        </w:rPr>
        <w:t>化妆品祛斑美白功效测试方法</w:t>
      </w:r>
    </w:p>
    <w:p w:rsidR="003329D9" w:rsidRDefault="003329D9" w:rsidP="003329D9">
      <w:pPr>
        <w:adjustRightInd w:val="0"/>
        <w:snapToGrid w:val="0"/>
        <w:spacing w:beforeLines="50" w:before="156" w:afterLines="50" w:after="156"/>
        <w:jc w:val="center"/>
        <w:rPr>
          <w:rFonts w:ascii="Times New Roman" w:eastAsia="方正小标宋简体" w:hAnsi="Times New Roman"/>
          <w:kern w:val="0"/>
          <w:sz w:val="44"/>
          <w:szCs w:val="44"/>
        </w:rPr>
      </w:pPr>
      <w:r>
        <w:rPr>
          <w:rFonts w:ascii="Times New Roman" w:eastAsia="方正小标宋简体" w:hAnsi="Times New Roman"/>
          <w:kern w:val="0"/>
          <w:sz w:val="44"/>
          <w:szCs w:val="44"/>
        </w:rPr>
        <w:t>Test Method for Efficacy Measurement of Skin Whitening Cosmetic Products</w:t>
      </w:r>
    </w:p>
    <w:p w:rsidR="003329D9" w:rsidRDefault="003329D9" w:rsidP="003329D9">
      <w:pPr>
        <w:autoSpaceDE w:val="0"/>
        <w:autoSpaceDN w:val="0"/>
        <w:adjustRightInd w:val="0"/>
        <w:snapToGrid w:val="0"/>
        <w:spacing w:before="260" w:after="260"/>
        <w:jc w:val="center"/>
        <w:rPr>
          <w:rFonts w:ascii="Times New Roman" w:eastAsia="SimHei" w:hAnsi="Times New Roman"/>
          <w:kern w:val="0"/>
        </w:rPr>
      </w:pPr>
      <w:r>
        <w:rPr>
          <w:rFonts w:ascii="Times New Roman" w:eastAsia="方正小标宋简体" w:hAnsi="Times New Roman"/>
          <w:kern w:val="0"/>
          <w:sz w:val="32"/>
          <w:szCs w:val="32"/>
        </w:rPr>
        <w:t>第一法</w:t>
      </w:r>
      <w:r>
        <w:rPr>
          <w:rFonts w:ascii="Times New Roman" w:eastAsia="方正小标宋简体" w:hAnsi="Times New Roman"/>
          <w:kern w:val="0"/>
          <w:sz w:val="32"/>
          <w:szCs w:val="32"/>
        </w:rPr>
        <w:t xml:space="preserve"> </w:t>
      </w:r>
      <w:r>
        <w:rPr>
          <w:rFonts w:ascii="Times New Roman" w:eastAsia="方正小标宋简体" w:hAnsi="Times New Roman"/>
          <w:kern w:val="0"/>
          <w:sz w:val="32"/>
          <w:szCs w:val="32"/>
        </w:rPr>
        <w:t>紫外线诱导人体皮肤黑化模型祛斑美白功效</w:t>
      </w:r>
      <w:r>
        <w:rPr>
          <w:rFonts w:ascii="Times New Roman" w:eastAsia="方正小标宋简体" w:hAnsi="Times New Roman" w:hint="eastAsia"/>
          <w:kern w:val="0"/>
          <w:sz w:val="32"/>
          <w:szCs w:val="32"/>
        </w:rPr>
        <w:t>测试</w:t>
      </w:r>
      <w:r>
        <w:rPr>
          <w:rFonts w:ascii="Times New Roman" w:eastAsia="方正小标宋简体" w:hAnsi="Times New Roman"/>
          <w:kern w:val="0"/>
          <w:sz w:val="32"/>
          <w:szCs w:val="32"/>
        </w:rPr>
        <w:t>法</w:t>
      </w:r>
    </w:p>
    <w:p w:rsidR="003329D9" w:rsidRDefault="003329D9" w:rsidP="003329D9">
      <w:pPr>
        <w:adjustRightInd w:val="0"/>
        <w:snapToGrid w:val="0"/>
        <w:spacing w:before="260" w:after="260" w:line="360" w:lineRule="auto"/>
        <w:ind w:firstLineChars="200" w:firstLine="640"/>
        <w:rPr>
          <w:rFonts w:ascii="Times New Roman" w:eastAsia="SimHei" w:hAnsi="Times New Roman"/>
          <w:sz w:val="32"/>
          <w:szCs w:val="32"/>
        </w:rPr>
      </w:pPr>
      <w:r>
        <w:rPr>
          <w:rFonts w:ascii="Times New Roman" w:eastAsia="SimHei" w:hAnsi="Times New Roman"/>
          <w:sz w:val="32"/>
          <w:szCs w:val="32"/>
        </w:rPr>
        <w:t xml:space="preserve">1 </w:t>
      </w:r>
      <w:r>
        <w:rPr>
          <w:rFonts w:ascii="Times New Roman" w:eastAsia="SimHei" w:hAnsi="Times New Roman"/>
          <w:sz w:val="32"/>
          <w:szCs w:val="32"/>
        </w:rPr>
        <w:t>范围</w:t>
      </w:r>
    </w:p>
    <w:p w:rsidR="003329D9" w:rsidRDefault="003329D9" w:rsidP="003329D9">
      <w:pPr>
        <w:adjustRightInd w:val="0"/>
        <w:snapToGrid w:val="0"/>
        <w:spacing w:line="360" w:lineRule="auto"/>
        <w:ind w:firstLineChars="200" w:firstLine="640"/>
        <w:rPr>
          <w:rFonts w:ascii="Times New Roman" w:eastAsia="FangSong_GB2312" w:hAnsi="Times New Roman"/>
          <w:kern w:val="0"/>
          <w:sz w:val="32"/>
          <w:szCs w:val="32"/>
        </w:rPr>
      </w:pPr>
      <w:r>
        <w:rPr>
          <w:rFonts w:ascii="Times New Roman" w:eastAsia="FangSong_GB2312" w:hAnsi="Times New Roman"/>
          <w:kern w:val="0"/>
          <w:sz w:val="32"/>
          <w:szCs w:val="32"/>
        </w:rPr>
        <w:t>本方法规定了</w:t>
      </w:r>
      <w:r>
        <w:rPr>
          <w:rFonts w:ascii="Times New Roman" w:eastAsia="FangSong_GB2312" w:hAnsi="Times New Roman" w:hint="eastAsia"/>
          <w:kern w:val="0"/>
          <w:sz w:val="32"/>
          <w:szCs w:val="32"/>
        </w:rPr>
        <w:t>通过</w:t>
      </w:r>
      <w:r>
        <w:rPr>
          <w:rFonts w:ascii="Times New Roman" w:eastAsia="FangSong_GB2312" w:hAnsi="Times New Roman"/>
          <w:kern w:val="0"/>
          <w:sz w:val="32"/>
          <w:szCs w:val="32"/>
        </w:rPr>
        <w:t>紫外线诱导人体皮肤黑化模型</w:t>
      </w:r>
      <w:r>
        <w:rPr>
          <w:rFonts w:ascii="Times New Roman" w:eastAsia="FangSong_GB2312" w:hAnsi="Times New Roman" w:hint="eastAsia"/>
          <w:kern w:val="0"/>
          <w:sz w:val="32"/>
          <w:szCs w:val="32"/>
        </w:rPr>
        <w:t>对化妆品祛斑美白功效的测试方法</w:t>
      </w:r>
      <w:r>
        <w:rPr>
          <w:rFonts w:ascii="Times New Roman" w:eastAsia="FangSong_GB2312" w:hAnsi="Times New Roman"/>
          <w:kern w:val="0"/>
          <w:sz w:val="32"/>
          <w:szCs w:val="32"/>
        </w:rPr>
        <w:t>。</w:t>
      </w:r>
    </w:p>
    <w:p w:rsidR="003329D9" w:rsidRDefault="003329D9" w:rsidP="003329D9">
      <w:pPr>
        <w:adjustRightInd w:val="0"/>
        <w:snapToGrid w:val="0"/>
        <w:spacing w:before="260" w:after="260" w:line="360" w:lineRule="auto"/>
        <w:ind w:firstLineChars="200" w:firstLine="640"/>
        <w:rPr>
          <w:rFonts w:ascii="Times New Roman" w:eastAsia="SimHei" w:hAnsi="Times New Roman" w:hint="eastAsia"/>
          <w:sz w:val="32"/>
          <w:szCs w:val="32"/>
        </w:rPr>
      </w:pPr>
      <w:r>
        <w:rPr>
          <w:rFonts w:ascii="Times New Roman" w:eastAsia="SimHei" w:hAnsi="Times New Roman"/>
          <w:sz w:val="32"/>
          <w:szCs w:val="32"/>
        </w:rPr>
        <w:t xml:space="preserve">2 </w:t>
      </w:r>
      <w:r>
        <w:rPr>
          <w:rFonts w:ascii="Times New Roman" w:eastAsia="SimHei" w:hAnsi="Times New Roman" w:hint="eastAsia"/>
          <w:sz w:val="32"/>
          <w:szCs w:val="32"/>
        </w:rPr>
        <w:t>定义</w:t>
      </w:r>
    </w:p>
    <w:p w:rsidR="003329D9" w:rsidRDefault="003329D9" w:rsidP="003329D9">
      <w:pPr>
        <w:widowControl/>
        <w:spacing w:line="360" w:lineRule="auto"/>
        <w:ind w:firstLineChars="200" w:firstLine="640"/>
        <w:rPr>
          <w:rFonts w:ascii="Times New Roman" w:eastAsia="FangSong_GB2312" w:hAnsi="Times New Roman"/>
          <w:kern w:val="0"/>
          <w:sz w:val="32"/>
          <w:szCs w:val="32"/>
        </w:rPr>
      </w:pPr>
      <w:r>
        <w:rPr>
          <w:rFonts w:ascii="Times New Roman" w:eastAsia="FangSong_GB2312" w:hAnsi="Times New Roman" w:hint="eastAsia"/>
          <w:kern w:val="0"/>
          <w:sz w:val="32"/>
          <w:szCs w:val="32"/>
        </w:rPr>
        <w:t>2</w:t>
      </w:r>
      <w:r>
        <w:rPr>
          <w:rFonts w:ascii="Times New Roman" w:eastAsia="FangSong_GB2312" w:hAnsi="Times New Roman"/>
          <w:kern w:val="0"/>
          <w:sz w:val="32"/>
          <w:szCs w:val="32"/>
        </w:rPr>
        <w:t xml:space="preserve">.1 </w:t>
      </w:r>
      <w:r>
        <w:rPr>
          <w:rFonts w:ascii="Times New Roman" w:eastAsia="FangSong_GB2312" w:hAnsi="Times New Roman"/>
          <w:kern w:val="0"/>
          <w:sz w:val="32"/>
          <w:szCs w:val="32"/>
        </w:rPr>
        <w:t>最小红斑</w:t>
      </w:r>
      <w:r>
        <w:rPr>
          <w:rFonts w:ascii="Times New Roman" w:eastAsia="FangSong_GB2312" w:hAnsi="Times New Roman" w:hint="eastAsia"/>
          <w:kern w:val="0"/>
          <w:sz w:val="32"/>
          <w:szCs w:val="32"/>
        </w:rPr>
        <w:t>量（</w:t>
      </w:r>
      <w:r>
        <w:rPr>
          <w:rFonts w:ascii="Times New Roman" w:eastAsia="FangSong_GB2312" w:hAnsi="Times New Roman"/>
          <w:kern w:val="0"/>
          <w:sz w:val="32"/>
          <w:szCs w:val="32"/>
        </w:rPr>
        <w:t>Minimal erythema dose</w:t>
      </w:r>
      <w:r>
        <w:rPr>
          <w:rFonts w:ascii="Times New Roman" w:eastAsia="FangSong_GB2312" w:hAnsi="Times New Roman"/>
          <w:sz w:val="32"/>
          <w:szCs w:val="32"/>
        </w:rPr>
        <w:t>，</w:t>
      </w:r>
      <w:r>
        <w:rPr>
          <w:rFonts w:ascii="Times New Roman" w:eastAsia="FangSong_GB2312" w:hAnsi="Times New Roman"/>
          <w:kern w:val="0"/>
          <w:sz w:val="32"/>
          <w:szCs w:val="32"/>
        </w:rPr>
        <w:t>MED</w:t>
      </w:r>
      <w:r>
        <w:rPr>
          <w:rFonts w:ascii="Times New Roman" w:eastAsia="FangSong_GB2312" w:hAnsi="Times New Roman" w:hint="eastAsia"/>
          <w:kern w:val="0"/>
          <w:sz w:val="32"/>
          <w:szCs w:val="32"/>
        </w:rPr>
        <w:t>）</w:t>
      </w:r>
      <w:r>
        <w:rPr>
          <w:rFonts w:ascii="Times New Roman" w:eastAsia="FangSong_GB2312" w:hAnsi="Times New Roman"/>
          <w:kern w:val="0"/>
          <w:sz w:val="32"/>
          <w:szCs w:val="32"/>
        </w:rPr>
        <w:t>：引起皮肤清晰可见的红斑，其范围达到照射点大部分区域所需要的紫外线照射最低剂量</w:t>
      </w:r>
      <w:r>
        <w:rPr>
          <w:rFonts w:ascii="Times New Roman" w:eastAsia="FangSong_GB2312" w:hAnsi="Times New Roman" w:hint="eastAsia"/>
          <w:kern w:val="0"/>
          <w:sz w:val="32"/>
          <w:szCs w:val="32"/>
        </w:rPr>
        <w:t>（</w:t>
      </w:r>
      <w:r>
        <w:rPr>
          <w:rFonts w:ascii="Times New Roman" w:eastAsia="FangSong_GB2312" w:hAnsi="Times New Roman"/>
          <w:kern w:val="0"/>
          <w:sz w:val="32"/>
          <w:szCs w:val="32"/>
        </w:rPr>
        <w:t>J/m</w:t>
      </w:r>
      <w:r>
        <w:rPr>
          <w:rFonts w:ascii="Times New Roman" w:eastAsia="FangSong_GB2312" w:hAnsi="Times New Roman"/>
          <w:kern w:val="0"/>
          <w:sz w:val="32"/>
          <w:szCs w:val="32"/>
          <w:vertAlign w:val="superscript"/>
        </w:rPr>
        <w:t>2</w:t>
      </w:r>
      <w:r>
        <w:rPr>
          <w:rFonts w:ascii="Times New Roman" w:eastAsia="FangSong_GB2312" w:hAnsi="Times New Roman" w:hint="eastAsia"/>
          <w:kern w:val="0"/>
          <w:sz w:val="32"/>
          <w:szCs w:val="32"/>
        </w:rPr>
        <w:t>）</w:t>
      </w:r>
      <w:r>
        <w:rPr>
          <w:rFonts w:ascii="Times New Roman" w:eastAsia="FangSong_GB2312" w:hAnsi="Times New Roman"/>
          <w:kern w:val="0"/>
          <w:sz w:val="32"/>
          <w:szCs w:val="32"/>
        </w:rPr>
        <w:t>或最短时间</w:t>
      </w:r>
      <w:r>
        <w:rPr>
          <w:rFonts w:ascii="Times New Roman" w:eastAsia="FangSong_GB2312" w:hAnsi="Times New Roman" w:hint="eastAsia"/>
          <w:kern w:val="0"/>
          <w:sz w:val="32"/>
          <w:szCs w:val="32"/>
        </w:rPr>
        <w:t>（</w:t>
      </w:r>
      <w:r>
        <w:rPr>
          <w:rFonts w:ascii="Times New Roman" w:eastAsia="FangSong_GB2312" w:hAnsi="Times New Roman" w:hint="eastAsia"/>
          <w:kern w:val="0"/>
          <w:sz w:val="32"/>
          <w:szCs w:val="32"/>
        </w:rPr>
        <w:t>s</w:t>
      </w:r>
      <w:r>
        <w:rPr>
          <w:rFonts w:ascii="Times New Roman" w:eastAsia="FangSong_GB2312" w:hAnsi="Times New Roman" w:hint="eastAsia"/>
          <w:kern w:val="0"/>
          <w:sz w:val="32"/>
          <w:szCs w:val="32"/>
        </w:rPr>
        <w:t>）</w:t>
      </w:r>
      <w:r>
        <w:rPr>
          <w:rFonts w:ascii="Times New Roman" w:eastAsia="FangSong_GB2312" w:hAnsi="Times New Roman"/>
          <w:kern w:val="0"/>
          <w:sz w:val="32"/>
          <w:szCs w:val="32"/>
        </w:rPr>
        <w:t>。</w:t>
      </w:r>
    </w:p>
    <w:p w:rsidR="003329D9" w:rsidRDefault="003329D9" w:rsidP="003329D9">
      <w:pPr>
        <w:widowControl/>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hint="eastAsia"/>
          <w:kern w:val="0"/>
          <w:sz w:val="32"/>
          <w:szCs w:val="32"/>
        </w:rPr>
        <w:t>2</w:t>
      </w:r>
      <w:r>
        <w:rPr>
          <w:rFonts w:ascii="Times New Roman" w:eastAsia="FangSong_GB2312" w:hAnsi="Times New Roman"/>
          <w:kern w:val="0"/>
          <w:sz w:val="32"/>
          <w:szCs w:val="32"/>
        </w:rPr>
        <w:t xml:space="preserve">.2 </w:t>
      </w:r>
      <w:r>
        <w:rPr>
          <w:rFonts w:ascii="Times New Roman" w:eastAsia="FangSong_GB2312" w:hAnsi="Times New Roman"/>
          <w:sz w:val="32"/>
          <w:szCs w:val="32"/>
        </w:rPr>
        <w:t>个体类型角（</w:t>
      </w:r>
      <w:r>
        <w:rPr>
          <w:rFonts w:ascii="Times New Roman" w:eastAsia="FangSong_GB2312" w:hAnsi="Times New Roman"/>
          <w:sz w:val="32"/>
          <w:szCs w:val="32"/>
        </w:rPr>
        <w:t>individual type angle</w:t>
      </w:r>
      <w:r>
        <w:rPr>
          <w:rFonts w:ascii="Times New Roman" w:eastAsia="FangSong_GB2312" w:hAnsi="Times New Roman"/>
          <w:sz w:val="32"/>
          <w:szCs w:val="32"/>
        </w:rPr>
        <w:t>，</w:t>
      </w:r>
      <w:r>
        <w:rPr>
          <w:rFonts w:ascii="Times New Roman" w:eastAsia="FangSong_GB2312" w:hAnsi="Times New Roman"/>
          <w:sz w:val="32"/>
          <w:szCs w:val="32"/>
        </w:rPr>
        <w:t>ITA°</w:t>
      </w:r>
      <w:r>
        <w:rPr>
          <w:rFonts w:ascii="Times New Roman" w:eastAsia="FangSong_GB2312" w:hAnsi="Times New Roman"/>
          <w:sz w:val="32"/>
          <w:szCs w:val="32"/>
        </w:rPr>
        <w:t>）</w:t>
      </w:r>
      <w:r>
        <w:rPr>
          <w:rFonts w:ascii="Times New Roman" w:eastAsia="FangSong_GB2312" w:hAnsi="Times New Roman" w:hint="eastAsia"/>
          <w:sz w:val="32"/>
          <w:szCs w:val="32"/>
        </w:rPr>
        <w:t>：通过皮肤色度计或反射分光光度计测量皮肤</w:t>
      </w:r>
      <w:r>
        <w:rPr>
          <w:rFonts w:ascii="Times New Roman" w:eastAsia="FangSong_GB2312" w:hAnsi="Times New Roman"/>
          <w:i/>
          <w:sz w:val="32"/>
          <w:szCs w:val="32"/>
        </w:rPr>
        <w:t>L*a*b*</w:t>
      </w:r>
      <w:r>
        <w:rPr>
          <w:rFonts w:ascii="Times New Roman" w:eastAsia="FangSong_GB2312" w:hAnsi="Times New Roman"/>
          <w:sz w:val="32"/>
          <w:szCs w:val="32"/>
        </w:rPr>
        <w:t>颜色空间数据</w:t>
      </w:r>
      <w:r>
        <w:rPr>
          <w:rFonts w:ascii="Times New Roman" w:eastAsia="FangSong_GB2312" w:hAnsi="Times New Roman" w:hint="eastAsia"/>
          <w:sz w:val="32"/>
          <w:szCs w:val="32"/>
        </w:rPr>
        <w:t>来表征人体皮肤颜色的参数，计算公式如下：</w:t>
      </w:r>
    </w:p>
    <w:p w:rsidR="003329D9" w:rsidRDefault="003329D9" w:rsidP="003329D9">
      <w:pPr>
        <w:widowControl/>
        <w:spacing w:line="360" w:lineRule="auto"/>
        <w:jc w:val="center"/>
        <w:rPr>
          <w:rFonts w:ascii="Times New Roman" w:eastAsia="FangSong_GB2312" w:hAnsi="Times New Roman" w:hint="eastAsia"/>
          <w:sz w:val="32"/>
          <w:szCs w:val="32"/>
        </w:rPr>
      </w:pPr>
      <w:r>
        <w:rPr>
          <w:rFonts w:ascii="Times New Roman" w:eastAsia="FangSong_GB2312" w:hAnsi="Times New Roman"/>
          <w:position w:val="-22"/>
          <w:sz w:val="32"/>
          <w:szCs w:val="32"/>
        </w:rPr>
        <w:object w:dxaOrig="2400"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8" o:spid="_x0000_i1025" type="#_x0000_t75" style="width:161.5pt;height:41.8pt;mso-position-horizontal-relative:page;mso-position-vertical-relative:page" o:ole="">
            <v:imagedata r:id="rId6" o:title=""/>
          </v:shape>
          <o:OLEObject Type="Embed" ProgID="Equation.KSEE3" ShapeID="对象 18" DrawAspect="Content" ObjectID="_1676269489" r:id="rId7"/>
        </w:object>
      </w:r>
    </w:p>
    <w:p w:rsidR="003329D9" w:rsidRDefault="003329D9" w:rsidP="003329D9">
      <w:pPr>
        <w:widowControl/>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2.3 </w:t>
      </w:r>
      <w:r>
        <w:rPr>
          <w:rFonts w:ascii="Times New Roman" w:eastAsia="FangSong_GB2312" w:hAnsi="Times New Roman" w:hint="eastAsia"/>
          <w:sz w:val="32"/>
          <w:szCs w:val="32"/>
        </w:rPr>
        <w:t>黑素指数（</w:t>
      </w:r>
      <w:r>
        <w:rPr>
          <w:rFonts w:ascii="Times New Roman" w:eastAsia="FangSong_GB2312" w:hAnsi="Times New Roman"/>
          <w:sz w:val="32"/>
          <w:szCs w:val="32"/>
        </w:rPr>
        <w:t>melanin index</w:t>
      </w:r>
      <w:r>
        <w:rPr>
          <w:rFonts w:ascii="Times New Roman" w:eastAsia="FangSong_GB2312" w:hAnsi="Times New Roman"/>
          <w:sz w:val="32"/>
          <w:szCs w:val="32"/>
        </w:rPr>
        <w:t>，</w:t>
      </w:r>
      <w:r>
        <w:rPr>
          <w:rFonts w:ascii="Times New Roman" w:eastAsia="FangSong_GB2312" w:hAnsi="Times New Roman"/>
          <w:sz w:val="32"/>
          <w:szCs w:val="32"/>
        </w:rPr>
        <w:t>MI</w:t>
      </w:r>
      <w:r>
        <w:rPr>
          <w:rFonts w:ascii="Times New Roman" w:eastAsia="FangSong_GB2312" w:hAnsi="Times New Roman" w:hint="eastAsia"/>
          <w:sz w:val="32"/>
          <w:szCs w:val="32"/>
        </w:rPr>
        <w:t>）：</w:t>
      </w:r>
      <w:r>
        <w:rPr>
          <w:rFonts w:ascii="Times New Roman" w:eastAsia="FangSong_GB2312" w:hAnsi="Times New Roman"/>
          <w:sz w:val="32"/>
          <w:szCs w:val="32"/>
        </w:rPr>
        <w:t>通过测定皮肤</w:t>
      </w:r>
      <w:r>
        <w:rPr>
          <w:rFonts w:ascii="Times New Roman" w:eastAsia="FangSong_GB2312" w:hAnsi="Times New Roman" w:hint="eastAsia"/>
          <w:sz w:val="32"/>
          <w:szCs w:val="32"/>
        </w:rPr>
        <w:t>表面对</w:t>
      </w:r>
      <w:r>
        <w:rPr>
          <w:rFonts w:ascii="Times New Roman" w:eastAsia="FangSong_GB2312" w:hAnsi="Times New Roman"/>
          <w:sz w:val="32"/>
          <w:szCs w:val="32"/>
        </w:rPr>
        <w:t>特定波长</w:t>
      </w:r>
      <w:r>
        <w:rPr>
          <w:rFonts w:ascii="Times New Roman" w:eastAsia="FangSong_GB2312" w:hAnsi="Times New Roman" w:hint="eastAsia"/>
          <w:sz w:val="32"/>
          <w:szCs w:val="32"/>
        </w:rPr>
        <w:t>光谱</w:t>
      </w:r>
      <w:r>
        <w:rPr>
          <w:rFonts w:ascii="Times New Roman" w:eastAsia="FangSong_GB2312" w:hAnsi="Times New Roman"/>
          <w:sz w:val="32"/>
          <w:szCs w:val="32"/>
        </w:rPr>
        <w:t>的</w:t>
      </w:r>
      <w:r>
        <w:rPr>
          <w:rFonts w:ascii="Times New Roman" w:eastAsia="FangSong_GB2312" w:hAnsi="Times New Roman" w:hint="eastAsia"/>
          <w:sz w:val="32"/>
          <w:szCs w:val="32"/>
        </w:rPr>
        <w:t>吸收</w:t>
      </w:r>
      <w:r>
        <w:rPr>
          <w:rFonts w:ascii="Times New Roman" w:eastAsia="FangSong_GB2312" w:hAnsi="Times New Roman"/>
          <w:sz w:val="32"/>
          <w:szCs w:val="32"/>
        </w:rPr>
        <w:t>来</w:t>
      </w:r>
      <w:r>
        <w:rPr>
          <w:rFonts w:ascii="Times New Roman" w:eastAsia="FangSong_GB2312" w:hAnsi="Times New Roman" w:hint="eastAsia"/>
          <w:sz w:val="32"/>
          <w:szCs w:val="32"/>
        </w:rPr>
        <w:t>表征</w:t>
      </w:r>
      <w:r>
        <w:rPr>
          <w:rFonts w:ascii="Times New Roman" w:eastAsia="FangSong_GB2312" w:hAnsi="Times New Roman"/>
          <w:sz w:val="32"/>
          <w:szCs w:val="32"/>
        </w:rPr>
        <w:t>皮肤中</w:t>
      </w:r>
      <w:hyperlink r:id="rId8" w:tgtFrame="_blank" w:history="1">
        <w:r>
          <w:rPr>
            <w:rFonts w:ascii="Times New Roman" w:eastAsia="FangSong_GB2312" w:hAnsi="Times New Roman"/>
            <w:sz w:val="32"/>
            <w:szCs w:val="32"/>
          </w:rPr>
          <w:t>黑素</w:t>
        </w:r>
      </w:hyperlink>
      <w:r>
        <w:rPr>
          <w:rFonts w:ascii="Times New Roman" w:eastAsia="FangSong_GB2312" w:hAnsi="Times New Roman"/>
          <w:sz w:val="32"/>
          <w:szCs w:val="32"/>
        </w:rPr>
        <w:t>含量</w:t>
      </w:r>
      <w:r>
        <w:rPr>
          <w:rFonts w:ascii="Times New Roman" w:eastAsia="FangSong_GB2312" w:hAnsi="Times New Roman" w:hint="eastAsia"/>
          <w:sz w:val="32"/>
          <w:szCs w:val="32"/>
        </w:rPr>
        <w:t>的参数。</w:t>
      </w:r>
    </w:p>
    <w:p w:rsidR="003329D9" w:rsidRDefault="003329D9" w:rsidP="003329D9">
      <w:pPr>
        <w:widowControl/>
        <w:ind w:firstLineChars="200" w:firstLine="640"/>
        <w:rPr>
          <w:rFonts w:ascii="Times New Roman" w:eastAsia="FangSong_GB2312" w:hAnsi="Times New Roman" w:hint="eastAsia"/>
          <w:kern w:val="0"/>
          <w:sz w:val="32"/>
          <w:szCs w:val="32"/>
        </w:rPr>
      </w:pPr>
    </w:p>
    <w:p w:rsidR="003329D9" w:rsidRDefault="003329D9" w:rsidP="003329D9">
      <w:pPr>
        <w:adjustRightInd w:val="0"/>
        <w:snapToGrid w:val="0"/>
        <w:spacing w:before="260" w:after="260" w:line="360" w:lineRule="auto"/>
        <w:ind w:firstLineChars="200" w:firstLine="640"/>
        <w:rPr>
          <w:rFonts w:ascii="Times New Roman" w:eastAsia="SimHei" w:hAnsi="Times New Roman" w:hint="eastAsia"/>
          <w:sz w:val="32"/>
          <w:szCs w:val="32"/>
        </w:rPr>
      </w:pPr>
      <w:r>
        <w:rPr>
          <w:rFonts w:ascii="Times New Roman" w:eastAsia="SimHei" w:hAnsi="Times New Roman"/>
          <w:sz w:val="32"/>
          <w:szCs w:val="32"/>
        </w:rPr>
        <w:lastRenderedPageBreak/>
        <w:t xml:space="preserve">3 </w:t>
      </w:r>
      <w:r>
        <w:rPr>
          <w:rFonts w:ascii="Times New Roman" w:eastAsia="SimHei" w:hAnsi="Times New Roman"/>
          <w:sz w:val="32"/>
          <w:szCs w:val="32"/>
        </w:rPr>
        <w:t>试验</w:t>
      </w:r>
      <w:r>
        <w:rPr>
          <w:rFonts w:ascii="Times New Roman" w:eastAsia="SimHei" w:hAnsi="Times New Roman" w:hint="eastAsia"/>
          <w:sz w:val="32"/>
          <w:szCs w:val="32"/>
        </w:rPr>
        <w:t>方法</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 </w:t>
      </w:r>
      <w:r>
        <w:rPr>
          <w:rFonts w:ascii="Times New Roman" w:eastAsia="FangSong_GB2312" w:hAnsi="Times New Roman"/>
          <w:sz w:val="32"/>
          <w:szCs w:val="32"/>
        </w:rPr>
        <w:t>受试者的选择</w:t>
      </w:r>
    </w:p>
    <w:p w:rsidR="003329D9" w:rsidRDefault="003329D9" w:rsidP="003329D9">
      <w:pPr>
        <w:autoSpaceDE w:val="0"/>
        <w:autoSpaceDN w:val="0"/>
        <w:adjustRightInd w:val="0"/>
        <w:snapToGrid w:val="0"/>
        <w:spacing w:line="360" w:lineRule="auto"/>
        <w:ind w:firstLineChars="200" w:firstLine="640"/>
        <w:rPr>
          <w:rFonts w:ascii="Times New Roman" w:eastAsia="FangSong_GB2312" w:hAnsi="Times New Roman"/>
          <w:kern w:val="0"/>
          <w:sz w:val="32"/>
          <w:szCs w:val="32"/>
        </w:rPr>
      </w:pPr>
      <w:r>
        <w:rPr>
          <w:rFonts w:ascii="Times New Roman" w:eastAsia="FangSong_GB2312" w:hAnsi="Times New Roman"/>
          <w:kern w:val="0"/>
          <w:sz w:val="32"/>
          <w:szCs w:val="32"/>
        </w:rPr>
        <w:t>按入选和排除标准选择合格的受试者，确保各测试区最终完成有效例数均不低于</w:t>
      </w:r>
      <w:r>
        <w:rPr>
          <w:rFonts w:ascii="Times New Roman" w:eastAsia="FangSong_GB2312" w:hAnsi="Times New Roman"/>
          <w:kern w:val="0"/>
          <w:sz w:val="32"/>
          <w:szCs w:val="32"/>
        </w:rPr>
        <w:t>30</w:t>
      </w:r>
      <w:r>
        <w:rPr>
          <w:rFonts w:ascii="Times New Roman" w:eastAsia="FangSong_GB2312" w:hAnsi="Times New Roman"/>
          <w:kern w:val="0"/>
          <w:sz w:val="32"/>
          <w:szCs w:val="32"/>
        </w:rPr>
        <w:t>人。</w:t>
      </w:r>
    </w:p>
    <w:p w:rsidR="003329D9" w:rsidRDefault="003329D9" w:rsidP="003329D9">
      <w:pPr>
        <w:tabs>
          <w:tab w:val="left" w:pos="1134"/>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  </w:t>
      </w:r>
      <w:r>
        <w:rPr>
          <w:rFonts w:ascii="Times New Roman" w:eastAsia="FangSong_GB2312" w:hAnsi="Times New Roman"/>
          <w:sz w:val="32"/>
          <w:szCs w:val="32"/>
        </w:rPr>
        <w:t>入选标准</w:t>
      </w:r>
    </w:p>
    <w:p w:rsidR="003329D9" w:rsidRDefault="003329D9" w:rsidP="003329D9">
      <w:pPr>
        <w:tabs>
          <w:tab w:val="left" w:pos="0"/>
          <w:tab w:val="left" w:pos="426"/>
        </w:tabs>
        <w:adjustRightInd w:val="0"/>
        <w:snapToGrid w:val="0"/>
        <w:spacing w:line="360" w:lineRule="auto"/>
        <w:ind w:leftChars="-1" w:left="-2" w:firstLineChars="200" w:firstLine="640"/>
        <w:rPr>
          <w:rFonts w:ascii="Times New Roman" w:eastAsia="FangSong_GB2312" w:hAnsi="Times New Roman"/>
          <w:sz w:val="32"/>
          <w:szCs w:val="32"/>
        </w:rPr>
      </w:pPr>
      <w:r>
        <w:rPr>
          <w:rFonts w:ascii="Times New Roman" w:eastAsia="FangSong_GB2312" w:hAnsi="Times New Roman"/>
          <w:sz w:val="32"/>
          <w:szCs w:val="32"/>
        </w:rPr>
        <w:t>3.1.1.1  18~60</w:t>
      </w:r>
      <w:r>
        <w:rPr>
          <w:rFonts w:ascii="Times New Roman" w:eastAsia="FangSong_GB2312" w:hAnsi="Times New Roman"/>
          <w:sz w:val="32"/>
          <w:szCs w:val="32"/>
        </w:rPr>
        <w:t>岁，健康男性或女性；</w:t>
      </w:r>
    </w:p>
    <w:p w:rsidR="003329D9" w:rsidRDefault="003329D9" w:rsidP="003329D9">
      <w:pPr>
        <w:tabs>
          <w:tab w:val="left" w:pos="0"/>
          <w:tab w:val="left" w:pos="426"/>
        </w:tabs>
        <w:adjustRightInd w:val="0"/>
        <w:snapToGrid w:val="0"/>
        <w:spacing w:line="360" w:lineRule="auto"/>
        <w:ind w:leftChars="-1" w:left="-2"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3.1.1.2  </w:t>
      </w:r>
      <w:r>
        <w:rPr>
          <w:rFonts w:ascii="Times New Roman" w:eastAsia="FangSong_GB2312" w:hAnsi="Times New Roman" w:hint="eastAsia"/>
          <w:sz w:val="32"/>
          <w:szCs w:val="32"/>
        </w:rPr>
        <w:t>测试</w:t>
      </w:r>
      <w:r>
        <w:rPr>
          <w:rFonts w:ascii="Times New Roman" w:eastAsia="FangSong_GB2312" w:hAnsi="Times New Roman"/>
          <w:sz w:val="32"/>
          <w:szCs w:val="32"/>
        </w:rPr>
        <w:t>部位肤色</w:t>
      </w:r>
      <w:r>
        <w:rPr>
          <w:rFonts w:ascii="Times New Roman" w:eastAsia="FangSong_GB2312" w:hAnsi="Times New Roman"/>
          <w:sz w:val="32"/>
          <w:szCs w:val="32"/>
        </w:rPr>
        <w:t>ITA°</w:t>
      </w:r>
      <w:r>
        <w:rPr>
          <w:rFonts w:ascii="Times New Roman" w:eastAsia="FangSong_GB2312" w:hAnsi="Times New Roman"/>
          <w:sz w:val="32"/>
          <w:szCs w:val="32"/>
        </w:rPr>
        <w:t>值在</w:t>
      </w:r>
      <w:r>
        <w:rPr>
          <w:rFonts w:ascii="Times New Roman" w:eastAsia="FangSong_GB2312" w:hAnsi="Times New Roman"/>
          <w:sz w:val="32"/>
          <w:szCs w:val="32"/>
        </w:rPr>
        <w:t>20°~41°</w:t>
      </w:r>
      <w:r>
        <w:rPr>
          <w:rFonts w:ascii="Times New Roman" w:eastAsia="FangSong_GB2312" w:hAnsi="Times New Roman"/>
          <w:sz w:val="32"/>
          <w:szCs w:val="32"/>
        </w:rPr>
        <w:t>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3.1.1.3  </w:t>
      </w:r>
      <w:r>
        <w:rPr>
          <w:rFonts w:ascii="Times New Roman" w:eastAsia="FangSong_GB2312" w:hAnsi="Times New Roman"/>
          <w:sz w:val="32"/>
          <w:szCs w:val="32"/>
        </w:rPr>
        <w:t>无过敏性疾病，无化妆品</w:t>
      </w:r>
      <w:r>
        <w:rPr>
          <w:rFonts w:ascii="Times New Roman" w:eastAsia="FangSong_GB2312" w:hAnsi="Times New Roman" w:hint="eastAsia"/>
          <w:sz w:val="32"/>
          <w:szCs w:val="32"/>
        </w:rPr>
        <w:t>或</w:t>
      </w:r>
      <w:r>
        <w:rPr>
          <w:rFonts w:ascii="Times New Roman" w:eastAsia="FangSong_GB2312" w:hAnsi="Times New Roman"/>
          <w:sz w:val="32"/>
          <w:szCs w:val="32"/>
        </w:rPr>
        <w:t>其它外用制剂过敏史；</w:t>
      </w:r>
    </w:p>
    <w:p w:rsidR="003329D9" w:rsidRDefault="003329D9" w:rsidP="003329D9">
      <w:pPr>
        <w:tabs>
          <w:tab w:val="left" w:pos="0"/>
          <w:tab w:val="left" w:pos="1134"/>
        </w:tabs>
        <w:adjustRightInd w:val="0"/>
        <w:snapToGrid w:val="0"/>
        <w:spacing w:line="360" w:lineRule="auto"/>
        <w:ind w:leftChars="-1" w:left="-2"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3.1.1.4  </w:t>
      </w:r>
      <w:r>
        <w:rPr>
          <w:rFonts w:ascii="Times New Roman" w:eastAsia="FangSong_GB2312" w:hAnsi="Times New Roman"/>
          <w:sz w:val="32"/>
          <w:szCs w:val="32"/>
        </w:rPr>
        <w:t>既往无光感性疾病史，近期内未使用影响光感性的药物；</w:t>
      </w:r>
    </w:p>
    <w:p w:rsidR="003329D9" w:rsidRDefault="003329D9" w:rsidP="003329D9">
      <w:pPr>
        <w:tabs>
          <w:tab w:val="left" w:pos="0"/>
          <w:tab w:val="left" w:pos="1134"/>
        </w:tabs>
        <w:adjustRightInd w:val="0"/>
        <w:snapToGrid w:val="0"/>
        <w:spacing w:line="360" w:lineRule="auto"/>
        <w:ind w:leftChars="-1" w:left="-2"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3.1.1.5  </w:t>
      </w:r>
      <w:r>
        <w:rPr>
          <w:rFonts w:ascii="Times New Roman" w:eastAsia="FangSong_GB2312" w:hAnsi="Times New Roman"/>
          <w:sz w:val="32"/>
          <w:szCs w:val="32"/>
        </w:rPr>
        <w:t>受试部位的皮肤应无色素沉着、炎症、瘢痕、色素痣、多</w:t>
      </w:r>
      <w:r>
        <w:rPr>
          <w:rFonts w:ascii="Times New Roman" w:eastAsia="FangSong_GB2312" w:hAnsi="Times New Roman" w:hint="eastAsia"/>
          <w:sz w:val="32"/>
          <w:szCs w:val="32"/>
        </w:rPr>
        <w:t>毛</w:t>
      </w:r>
      <w:r>
        <w:rPr>
          <w:rFonts w:ascii="Times New Roman" w:eastAsia="FangSong_GB2312" w:hAnsi="Times New Roman"/>
          <w:sz w:val="32"/>
          <w:szCs w:val="32"/>
        </w:rPr>
        <w:t>等现象；</w:t>
      </w:r>
    </w:p>
    <w:p w:rsidR="003329D9" w:rsidRDefault="003329D9" w:rsidP="003329D9">
      <w:pPr>
        <w:tabs>
          <w:tab w:val="left" w:pos="0"/>
          <w:tab w:val="left" w:pos="1134"/>
        </w:tabs>
        <w:adjustRightInd w:val="0"/>
        <w:snapToGrid w:val="0"/>
        <w:spacing w:line="360" w:lineRule="auto"/>
        <w:ind w:leftChars="-1" w:left="-2"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3.1.1.6  </w:t>
      </w:r>
      <w:r>
        <w:rPr>
          <w:rFonts w:ascii="Times New Roman" w:eastAsia="FangSong_GB2312" w:hAnsi="Times New Roman"/>
          <w:sz w:val="32"/>
          <w:szCs w:val="32"/>
        </w:rPr>
        <w:t>能够接受</w:t>
      </w:r>
      <w:r>
        <w:rPr>
          <w:rFonts w:ascii="Times New Roman" w:eastAsia="FangSong_GB2312" w:hAnsi="Times New Roman" w:hint="eastAsia"/>
          <w:sz w:val="32"/>
          <w:szCs w:val="32"/>
        </w:rPr>
        <w:t>测试</w:t>
      </w:r>
      <w:r>
        <w:rPr>
          <w:rFonts w:ascii="Times New Roman" w:eastAsia="FangSong_GB2312" w:hAnsi="Times New Roman"/>
          <w:sz w:val="32"/>
          <w:szCs w:val="32"/>
        </w:rPr>
        <w:t>区域皮肤使用人工光源进行晒黑者；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3.1.1.7  </w:t>
      </w:r>
      <w:r>
        <w:rPr>
          <w:rFonts w:ascii="Times New Roman" w:eastAsia="FangSong_GB2312" w:hAnsi="Times New Roman"/>
          <w:sz w:val="32"/>
          <w:szCs w:val="32"/>
        </w:rPr>
        <w:t>能理解</w:t>
      </w:r>
      <w:r>
        <w:rPr>
          <w:rFonts w:ascii="Times New Roman" w:eastAsia="FangSong_GB2312" w:hAnsi="Times New Roman" w:hint="eastAsia"/>
          <w:sz w:val="32"/>
          <w:szCs w:val="32"/>
        </w:rPr>
        <w:t>测试</w:t>
      </w:r>
      <w:r>
        <w:rPr>
          <w:rFonts w:ascii="Times New Roman" w:eastAsia="FangSong_GB2312" w:hAnsi="Times New Roman"/>
          <w:sz w:val="32"/>
          <w:szCs w:val="32"/>
        </w:rPr>
        <w:t>过程，自愿参加试验并签署书面知情同意书者。</w:t>
      </w:r>
    </w:p>
    <w:p w:rsidR="003329D9" w:rsidRDefault="003329D9" w:rsidP="003329D9">
      <w:pPr>
        <w:tabs>
          <w:tab w:val="left" w:pos="1134"/>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  </w:t>
      </w:r>
      <w:r>
        <w:rPr>
          <w:rFonts w:ascii="Times New Roman" w:eastAsia="FangSong_GB2312" w:hAnsi="Times New Roman"/>
          <w:sz w:val="32"/>
          <w:szCs w:val="32"/>
        </w:rPr>
        <w:t>排除标准</w:t>
      </w:r>
    </w:p>
    <w:p w:rsidR="003329D9" w:rsidRDefault="003329D9" w:rsidP="003329D9">
      <w:pPr>
        <w:tabs>
          <w:tab w:val="left" w:pos="1134"/>
        </w:tabs>
        <w:adjustRightInd w:val="0"/>
        <w:snapToGrid w:val="0"/>
        <w:spacing w:beforeLines="50" w:before="156" w:line="360" w:lineRule="auto"/>
        <w:ind w:firstLineChars="200" w:firstLine="640"/>
        <w:rPr>
          <w:rFonts w:ascii="Times New Roman" w:eastAsia="FangSong_GB2312" w:hAnsi="Times New Roman"/>
          <w:vanish/>
          <w:sz w:val="32"/>
          <w:szCs w:val="32"/>
        </w:rPr>
      </w:pP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3.1.2.1  </w:t>
      </w:r>
      <w:r>
        <w:rPr>
          <w:rFonts w:ascii="Times New Roman" w:eastAsia="FangSong_GB2312" w:hAnsi="Times New Roman"/>
          <w:sz w:val="32"/>
          <w:szCs w:val="32"/>
        </w:rPr>
        <w:t>妊娠或哺乳期妇女，或近期有备孕计划者；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3.1.2.2  </w:t>
      </w:r>
      <w:r>
        <w:rPr>
          <w:rFonts w:ascii="Times New Roman" w:eastAsia="FangSong_GB2312" w:hAnsi="Times New Roman"/>
          <w:sz w:val="32"/>
          <w:szCs w:val="32"/>
        </w:rPr>
        <w:t>有银屑病、湿疹、异位性皮炎、严重痤疮等皮肤病史者；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hint="eastAsia"/>
          <w:sz w:val="32"/>
          <w:szCs w:val="32"/>
        </w:rPr>
        <w:lastRenderedPageBreak/>
        <w:t>3</w:t>
      </w:r>
      <w:r>
        <w:rPr>
          <w:rFonts w:ascii="Times New Roman" w:eastAsia="FangSong_GB2312" w:hAnsi="Times New Roman"/>
          <w:sz w:val="32"/>
          <w:szCs w:val="32"/>
        </w:rPr>
        <w:t xml:space="preserve">.1.2.3  </w:t>
      </w:r>
      <w:r>
        <w:rPr>
          <w:rFonts w:ascii="Times New Roman" w:eastAsia="FangSong_GB2312" w:hAnsi="Times New Roman"/>
          <w:sz w:val="32"/>
          <w:szCs w:val="32"/>
        </w:rPr>
        <w:t>近</w:t>
      </w:r>
      <w:r>
        <w:rPr>
          <w:rFonts w:ascii="Times New Roman" w:eastAsia="FangSong_GB2312" w:hAnsi="Times New Roman"/>
          <w:sz w:val="32"/>
          <w:szCs w:val="32"/>
        </w:rPr>
        <w:t>1</w:t>
      </w:r>
      <w:r>
        <w:rPr>
          <w:rFonts w:ascii="Times New Roman" w:eastAsia="FangSong_GB2312" w:hAnsi="Times New Roman"/>
          <w:sz w:val="32"/>
          <w:szCs w:val="32"/>
        </w:rPr>
        <w:t>个月</w:t>
      </w:r>
      <w:r>
        <w:rPr>
          <w:rFonts w:ascii="Times New Roman" w:eastAsia="FangSong_GB2312" w:hAnsi="Times New Roman" w:hint="eastAsia"/>
          <w:sz w:val="32"/>
          <w:szCs w:val="32"/>
        </w:rPr>
        <w:t>内</w:t>
      </w:r>
      <w:r>
        <w:rPr>
          <w:rFonts w:ascii="Times New Roman" w:eastAsia="FangSong_GB2312" w:hAnsi="Times New Roman"/>
          <w:sz w:val="32"/>
          <w:szCs w:val="32"/>
        </w:rPr>
        <w:t>口服或外用</w:t>
      </w:r>
      <w:r>
        <w:rPr>
          <w:rFonts w:ascii="Times New Roman" w:eastAsia="FangSong_GB2312" w:hAnsi="Times New Roman" w:hint="eastAsia"/>
          <w:sz w:val="32"/>
          <w:szCs w:val="32"/>
        </w:rPr>
        <w:t>过</w:t>
      </w:r>
      <w:r>
        <w:rPr>
          <w:rFonts w:ascii="Times New Roman" w:eastAsia="FangSong_GB2312" w:hAnsi="Times New Roman"/>
          <w:sz w:val="32"/>
          <w:szCs w:val="32"/>
        </w:rPr>
        <w:t>皮质类固醇激素等抗炎药物</w:t>
      </w:r>
      <w:r>
        <w:rPr>
          <w:rFonts w:ascii="Times New Roman" w:eastAsia="FangSong_GB2312" w:hAnsi="Times New Roman" w:hint="eastAsia"/>
          <w:sz w:val="32"/>
          <w:szCs w:val="32"/>
        </w:rPr>
        <w:t>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3.1.2.4  </w:t>
      </w:r>
      <w:r>
        <w:rPr>
          <w:rFonts w:ascii="Times New Roman" w:eastAsia="FangSong_GB2312" w:hAnsi="Times New Roman"/>
          <w:sz w:val="32"/>
          <w:szCs w:val="32"/>
        </w:rPr>
        <w:t>近</w:t>
      </w:r>
      <w:r>
        <w:rPr>
          <w:rFonts w:ascii="Times New Roman" w:eastAsia="FangSong_GB2312" w:hAnsi="Times New Roman"/>
          <w:sz w:val="32"/>
          <w:szCs w:val="32"/>
        </w:rPr>
        <w:t>2</w:t>
      </w:r>
      <w:r>
        <w:rPr>
          <w:rFonts w:ascii="Times New Roman" w:eastAsia="FangSong_GB2312" w:hAnsi="Times New Roman"/>
          <w:sz w:val="32"/>
          <w:szCs w:val="32"/>
        </w:rPr>
        <w:t>个月</w:t>
      </w:r>
      <w:r>
        <w:rPr>
          <w:rFonts w:ascii="Times New Roman" w:eastAsia="FangSong_GB2312" w:hAnsi="Times New Roman" w:hint="eastAsia"/>
          <w:sz w:val="32"/>
          <w:szCs w:val="32"/>
        </w:rPr>
        <w:t>内口服或外用过</w:t>
      </w:r>
      <w:r>
        <w:rPr>
          <w:rFonts w:ascii="Times New Roman" w:eastAsia="FangSong_GB2312" w:hAnsi="Times New Roman"/>
          <w:sz w:val="32"/>
          <w:szCs w:val="32"/>
        </w:rPr>
        <w:t>任何影响皮肤颜色的产品</w:t>
      </w:r>
      <w:r>
        <w:rPr>
          <w:rFonts w:ascii="Times New Roman" w:eastAsia="FangSong_GB2312" w:hAnsi="Times New Roman" w:hint="eastAsia"/>
          <w:sz w:val="32"/>
          <w:szCs w:val="32"/>
        </w:rPr>
        <w:t>或药物（如氢醌类制剂）者；</w:t>
      </w:r>
      <w:r>
        <w:rPr>
          <w:rFonts w:ascii="Times New Roman" w:eastAsia="FangSong_GB2312" w:hAnsi="Times New Roman"/>
          <w:sz w:val="32"/>
          <w:szCs w:val="32"/>
        </w:rPr>
        <w:t xml:space="preserve"> </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3.1.2.5  </w:t>
      </w:r>
      <w:r>
        <w:rPr>
          <w:rFonts w:ascii="Times New Roman" w:eastAsia="FangSong_GB2312" w:hAnsi="Times New Roman"/>
          <w:sz w:val="32"/>
          <w:szCs w:val="32"/>
        </w:rPr>
        <w:t>近</w:t>
      </w:r>
      <w:r>
        <w:rPr>
          <w:rFonts w:ascii="Times New Roman" w:eastAsia="FangSong_GB2312" w:hAnsi="Times New Roman"/>
          <w:sz w:val="32"/>
          <w:szCs w:val="32"/>
        </w:rPr>
        <w:t>3</w:t>
      </w:r>
      <w:r>
        <w:rPr>
          <w:rFonts w:ascii="Times New Roman" w:eastAsia="FangSong_GB2312" w:hAnsi="Times New Roman"/>
          <w:sz w:val="32"/>
          <w:szCs w:val="32"/>
        </w:rPr>
        <w:t>个月内参加过同类试验或</w:t>
      </w:r>
      <w:r>
        <w:rPr>
          <w:rFonts w:ascii="Times New Roman" w:eastAsia="FangSong_GB2312" w:hAnsi="Times New Roman"/>
          <w:sz w:val="32"/>
          <w:szCs w:val="32"/>
        </w:rPr>
        <w:t>3</w:t>
      </w:r>
      <w:r>
        <w:rPr>
          <w:rFonts w:ascii="Times New Roman" w:eastAsia="FangSong_GB2312" w:hAnsi="Times New Roman"/>
          <w:sz w:val="32"/>
          <w:szCs w:val="32"/>
        </w:rPr>
        <w:t>个月前参加过同类试验，但试验部位皮肤黑化印迹没有完全褪去者；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3.1.2.6  </w:t>
      </w:r>
      <w:r>
        <w:rPr>
          <w:rFonts w:ascii="Times New Roman" w:eastAsia="FangSong_GB2312" w:hAnsi="Times New Roman"/>
          <w:sz w:val="32"/>
          <w:szCs w:val="32"/>
        </w:rPr>
        <w:t>近</w:t>
      </w:r>
      <w:r>
        <w:rPr>
          <w:rFonts w:ascii="Times New Roman" w:eastAsia="FangSong_GB2312" w:hAnsi="Times New Roman"/>
          <w:sz w:val="32"/>
          <w:szCs w:val="32"/>
        </w:rPr>
        <w:t>2</w:t>
      </w:r>
      <w:r>
        <w:rPr>
          <w:rFonts w:ascii="Times New Roman" w:eastAsia="FangSong_GB2312" w:hAnsi="Times New Roman"/>
          <w:sz w:val="32"/>
          <w:szCs w:val="32"/>
        </w:rPr>
        <w:t>个月内参加过其他临床试验者；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3.1.2.7  </w:t>
      </w:r>
      <w:r>
        <w:rPr>
          <w:rFonts w:ascii="Times New Roman" w:eastAsia="FangSong_GB2312" w:hAnsi="Times New Roman"/>
          <w:sz w:val="32"/>
          <w:szCs w:val="32"/>
        </w:rPr>
        <w:t>其他临床评估认为不适合参加试验者。</w:t>
      </w:r>
    </w:p>
    <w:p w:rsidR="003329D9" w:rsidRDefault="003329D9" w:rsidP="003329D9">
      <w:pPr>
        <w:adjustRightInd w:val="0"/>
        <w:snapToGrid w:val="0"/>
        <w:spacing w:beforeLines="150" w:before="468" w:line="360" w:lineRule="auto"/>
        <w:ind w:firstLineChars="200" w:firstLine="640"/>
        <w:rPr>
          <w:rFonts w:ascii="Times New Roman" w:eastAsia="FangSong_GB2312" w:hAnsi="Times New Roman" w:hint="eastAsia"/>
          <w:sz w:val="32"/>
          <w:szCs w:val="32"/>
        </w:rPr>
      </w:pPr>
      <w:r>
        <w:rPr>
          <w:rFonts w:ascii="Times New Roman" w:eastAsia="FangSong_GB2312" w:hAnsi="Times New Roman" w:hint="eastAsia"/>
          <w:sz w:val="32"/>
          <w:szCs w:val="32"/>
        </w:rPr>
        <w:t xml:space="preserve">3.2 </w:t>
      </w:r>
      <w:r>
        <w:rPr>
          <w:rFonts w:ascii="Times New Roman" w:eastAsia="FangSong_GB2312" w:hAnsi="Times New Roman" w:hint="eastAsia"/>
          <w:sz w:val="32"/>
          <w:szCs w:val="32"/>
        </w:rPr>
        <w:t>受试物</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3.2.1  </w:t>
      </w:r>
      <w:r>
        <w:rPr>
          <w:rFonts w:ascii="Times New Roman" w:eastAsia="FangSong_GB2312" w:hAnsi="Times New Roman"/>
          <w:sz w:val="32"/>
          <w:szCs w:val="32"/>
        </w:rPr>
        <w:t>试验产品：</w:t>
      </w:r>
      <w:r>
        <w:rPr>
          <w:rFonts w:ascii="Times New Roman" w:eastAsia="FangSong_GB2312" w:hAnsi="Times New Roman"/>
          <w:kern w:val="0"/>
          <w:sz w:val="32"/>
          <w:szCs w:val="32"/>
        </w:rPr>
        <w:t>祛斑美白化妆品</w:t>
      </w:r>
      <w:r>
        <w:rPr>
          <w:rFonts w:ascii="Times New Roman" w:eastAsia="FangSong_GB2312" w:hAnsi="Times New Roman"/>
          <w:sz w:val="32"/>
          <w:szCs w:val="32"/>
        </w:rPr>
        <w:t>。</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3.2.2  </w:t>
      </w:r>
      <w:r>
        <w:rPr>
          <w:rFonts w:ascii="Times New Roman" w:eastAsia="FangSong_GB2312" w:hAnsi="Times New Roman"/>
          <w:sz w:val="32"/>
          <w:szCs w:val="32"/>
        </w:rPr>
        <w:t>阴性对照：黑化区空白对照。</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3.2.3  </w:t>
      </w:r>
      <w:r>
        <w:rPr>
          <w:rFonts w:ascii="Times New Roman" w:eastAsia="FangSong_GB2312" w:hAnsi="Times New Roman"/>
          <w:sz w:val="32"/>
          <w:szCs w:val="32"/>
        </w:rPr>
        <w:t>阳性对照：按附录</w:t>
      </w:r>
      <w:r>
        <w:rPr>
          <w:rFonts w:ascii="Times New Roman" w:eastAsia="FangSong_GB2312" w:hAnsi="Times New Roman"/>
          <w:sz w:val="32"/>
          <w:szCs w:val="32"/>
        </w:rPr>
        <w:t>I</w:t>
      </w:r>
      <w:r>
        <w:rPr>
          <w:rFonts w:ascii="Times New Roman" w:eastAsia="FangSong_GB2312" w:hAnsi="Times New Roman"/>
          <w:sz w:val="32"/>
          <w:szCs w:val="32"/>
        </w:rPr>
        <w:t>配方配制的</w:t>
      </w:r>
      <w:r>
        <w:rPr>
          <w:rFonts w:ascii="Times New Roman" w:eastAsia="FangSong_GB2312" w:hAnsi="Times New Roman"/>
          <w:sz w:val="32"/>
          <w:szCs w:val="32"/>
        </w:rPr>
        <w:t>7%</w:t>
      </w:r>
      <w:r>
        <w:rPr>
          <w:rFonts w:ascii="Times New Roman" w:eastAsia="FangSong_GB2312" w:hAnsi="Times New Roman"/>
          <w:sz w:val="32"/>
          <w:szCs w:val="32"/>
        </w:rPr>
        <w:t>抗坏血酸（维生素</w:t>
      </w:r>
      <w:r>
        <w:rPr>
          <w:rFonts w:ascii="Times New Roman" w:eastAsia="FangSong_GB2312" w:hAnsi="Times New Roman"/>
          <w:sz w:val="32"/>
          <w:szCs w:val="32"/>
        </w:rPr>
        <w:t>C</w:t>
      </w:r>
      <w:r>
        <w:rPr>
          <w:rFonts w:ascii="Times New Roman" w:eastAsia="FangSong_GB2312" w:hAnsi="Times New Roman"/>
          <w:sz w:val="32"/>
          <w:szCs w:val="32"/>
        </w:rPr>
        <w:t>）制品（</w:t>
      </w:r>
      <w:r>
        <w:rPr>
          <w:rFonts w:ascii="Times New Roman" w:eastAsia="FangSong_GB2312" w:hAnsi="Times New Roman"/>
          <w:sz w:val="32"/>
          <w:szCs w:val="32"/>
        </w:rPr>
        <w:t>4℃</w:t>
      </w:r>
      <w:r>
        <w:rPr>
          <w:rFonts w:ascii="Times New Roman" w:eastAsia="FangSong_GB2312" w:hAnsi="Times New Roman"/>
          <w:sz w:val="32"/>
          <w:szCs w:val="32"/>
        </w:rPr>
        <w:t>冷藏、铝管避光保存）。</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hint="eastAsia"/>
          <w:kern w:val="0"/>
          <w:sz w:val="32"/>
          <w:szCs w:val="32"/>
        </w:rPr>
      </w:pPr>
      <w:r>
        <w:rPr>
          <w:rFonts w:ascii="Times New Roman" w:eastAsia="FangSong_GB2312" w:hAnsi="Times New Roman"/>
          <w:kern w:val="0"/>
          <w:sz w:val="32"/>
          <w:szCs w:val="32"/>
        </w:rPr>
        <w:t xml:space="preserve">3.2.4  </w:t>
      </w:r>
      <w:r>
        <w:rPr>
          <w:rFonts w:ascii="Times New Roman" w:eastAsia="FangSong_GB2312" w:hAnsi="Times New Roman" w:hint="eastAsia"/>
          <w:kern w:val="0"/>
          <w:sz w:val="32"/>
          <w:szCs w:val="32"/>
        </w:rPr>
        <w:t>受试物涂抹</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由工作人员按照随机表</w:t>
      </w:r>
      <w:r>
        <w:rPr>
          <w:rFonts w:ascii="Times New Roman" w:eastAsia="FangSong_GB2312" w:hAnsi="Times New Roman" w:hint="eastAsia"/>
          <w:sz w:val="32"/>
          <w:szCs w:val="32"/>
        </w:rPr>
        <w:t>对应测试区进行受</w:t>
      </w:r>
      <w:r>
        <w:rPr>
          <w:rFonts w:ascii="Times New Roman" w:eastAsia="FangSong_GB2312" w:hAnsi="Times New Roman"/>
          <w:sz w:val="32"/>
          <w:szCs w:val="32"/>
        </w:rPr>
        <w:t>试物</w:t>
      </w:r>
      <w:r>
        <w:rPr>
          <w:rFonts w:ascii="Times New Roman" w:eastAsia="FangSong_GB2312" w:hAnsi="Times New Roman" w:hint="eastAsia"/>
          <w:sz w:val="32"/>
          <w:szCs w:val="32"/>
        </w:rPr>
        <w:t>的</w:t>
      </w:r>
      <w:r>
        <w:rPr>
          <w:rFonts w:ascii="Times New Roman" w:eastAsia="FangSong_GB2312" w:hAnsi="Times New Roman"/>
          <w:sz w:val="32"/>
          <w:szCs w:val="32"/>
        </w:rPr>
        <w:t>涂抹，涂样面积</w:t>
      </w:r>
      <w:r>
        <w:rPr>
          <w:rFonts w:ascii="Times New Roman" w:eastAsia="FangSong_GB2312" w:hAnsi="Times New Roman" w:hint="eastAsia"/>
          <w:sz w:val="32"/>
          <w:szCs w:val="32"/>
        </w:rPr>
        <w:t>应不小于</w:t>
      </w:r>
      <w:r>
        <w:rPr>
          <w:rFonts w:ascii="Times New Roman" w:eastAsia="FangSong_GB2312" w:hAnsi="Times New Roman"/>
          <w:sz w:val="32"/>
          <w:szCs w:val="32"/>
        </w:rPr>
        <w:t>6cm</w:t>
      </w:r>
      <w:r>
        <w:rPr>
          <w:rFonts w:ascii="Times New Roman" w:eastAsia="FangSong_GB2312" w:hAnsi="Times New Roman"/>
          <w:sz w:val="32"/>
          <w:szCs w:val="32"/>
          <w:vertAlign w:val="superscript"/>
        </w:rPr>
        <w:t>2</w:t>
      </w:r>
      <w:r>
        <w:rPr>
          <w:rFonts w:ascii="Times New Roman" w:eastAsia="FangSong_GB2312" w:hAnsi="Times New Roman"/>
          <w:sz w:val="32"/>
          <w:szCs w:val="32"/>
        </w:rPr>
        <w:t>，涂样量为</w:t>
      </w:r>
      <w:r>
        <w:rPr>
          <w:rFonts w:ascii="Times New Roman" w:eastAsia="FangSong_GB2312" w:hAnsi="Times New Roman"/>
          <w:sz w:val="32"/>
          <w:szCs w:val="32"/>
        </w:rPr>
        <w:t>2.00</w:t>
      </w:r>
      <w:r>
        <w:rPr>
          <w:rFonts w:ascii="Times New Roman" w:eastAsia="FangSong_GB2312" w:hAnsi="Times New Roman" w:hint="eastAsia"/>
          <w:sz w:val="32"/>
          <w:szCs w:val="32"/>
        </w:rPr>
        <w:t>±</w:t>
      </w:r>
      <w:r>
        <w:rPr>
          <w:rFonts w:ascii="Times New Roman" w:eastAsia="FangSong_GB2312" w:hAnsi="Times New Roman"/>
          <w:sz w:val="32"/>
          <w:szCs w:val="32"/>
        </w:rPr>
        <w:t>0.05mg/cm</w:t>
      </w:r>
      <w:r>
        <w:rPr>
          <w:rFonts w:ascii="Times New Roman" w:eastAsia="FangSong_GB2312" w:hAnsi="Times New Roman"/>
          <w:sz w:val="32"/>
          <w:szCs w:val="32"/>
          <w:vertAlign w:val="superscript"/>
        </w:rPr>
        <w:t>2</w:t>
      </w:r>
      <w:r>
        <w:rPr>
          <w:rFonts w:ascii="Times New Roman" w:eastAsia="FangSong_GB2312" w:hAnsi="Times New Roman"/>
          <w:sz w:val="32"/>
          <w:szCs w:val="32"/>
        </w:rPr>
        <w:t>。每个</w:t>
      </w:r>
      <w:r>
        <w:rPr>
          <w:rFonts w:ascii="Times New Roman" w:eastAsia="FangSong_GB2312" w:hAnsi="Times New Roman" w:hint="eastAsia"/>
          <w:sz w:val="32"/>
          <w:szCs w:val="32"/>
        </w:rPr>
        <w:t>测试</w:t>
      </w:r>
      <w:r>
        <w:rPr>
          <w:rFonts w:ascii="Times New Roman" w:eastAsia="FangSong_GB2312" w:hAnsi="Times New Roman"/>
          <w:sz w:val="32"/>
          <w:szCs w:val="32"/>
        </w:rPr>
        <w:t>区之间的间隔应</w:t>
      </w:r>
      <w:r>
        <w:rPr>
          <w:rFonts w:ascii="Times New Roman" w:eastAsia="FangSong_GB2312" w:hAnsi="Times New Roman" w:hint="eastAsia"/>
          <w:sz w:val="32"/>
          <w:szCs w:val="32"/>
        </w:rPr>
        <w:t>不小于</w:t>
      </w:r>
      <w:r>
        <w:rPr>
          <w:rFonts w:ascii="Times New Roman" w:eastAsia="FangSong_GB2312" w:hAnsi="Times New Roman"/>
          <w:sz w:val="32"/>
          <w:szCs w:val="32"/>
        </w:rPr>
        <w:t>1.0cm</w:t>
      </w:r>
      <w:r>
        <w:rPr>
          <w:rFonts w:ascii="Times New Roman" w:eastAsia="FangSong_GB2312" w:hAnsi="Times New Roman"/>
          <w:kern w:val="0"/>
          <w:sz w:val="32"/>
          <w:szCs w:val="32"/>
        </w:rPr>
        <w:t>。产品使用频率</w:t>
      </w:r>
      <w:r>
        <w:rPr>
          <w:rFonts w:ascii="Times New Roman" w:eastAsia="FangSong_GB2312" w:hAnsi="Times New Roman" w:hint="eastAsia"/>
          <w:kern w:val="0"/>
          <w:sz w:val="32"/>
          <w:szCs w:val="32"/>
        </w:rPr>
        <w:t>应</w:t>
      </w:r>
      <w:r>
        <w:rPr>
          <w:rFonts w:ascii="Times New Roman" w:eastAsia="FangSong_GB2312" w:hAnsi="Times New Roman"/>
          <w:kern w:val="0"/>
          <w:sz w:val="32"/>
          <w:szCs w:val="32"/>
        </w:rPr>
        <w:t>根据产品使用说明，如需</w:t>
      </w:r>
      <w:r>
        <w:rPr>
          <w:rFonts w:ascii="Times New Roman" w:eastAsia="FangSong_GB2312" w:hAnsi="Times New Roman"/>
          <w:sz w:val="32"/>
          <w:szCs w:val="32"/>
        </w:rPr>
        <w:t>每天多次涂抹，每次涂抹间隔时间不小于</w:t>
      </w:r>
      <w:r>
        <w:rPr>
          <w:rFonts w:ascii="Times New Roman" w:eastAsia="FangSong_GB2312" w:hAnsi="Times New Roman"/>
          <w:sz w:val="32"/>
          <w:szCs w:val="32"/>
        </w:rPr>
        <w:t>4</w:t>
      </w:r>
      <w:r>
        <w:rPr>
          <w:rFonts w:ascii="Times New Roman" w:eastAsia="FangSong_GB2312" w:hAnsi="Times New Roman"/>
          <w:sz w:val="32"/>
          <w:szCs w:val="32"/>
        </w:rPr>
        <w:t>小时。</w:t>
      </w:r>
    </w:p>
    <w:p w:rsidR="003329D9" w:rsidRDefault="003329D9" w:rsidP="003329D9">
      <w:pPr>
        <w:tabs>
          <w:tab w:val="left" w:pos="1134"/>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3.3  </w:t>
      </w:r>
      <w:r>
        <w:rPr>
          <w:rFonts w:ascii="Times New Roman" w:eastAsia="FangSong_GB2312" w:hAnsi="Times New Roman"/>
          <w:sz w:val="32"/>
          <w:szCs w:val="32"/>
        </w:rPr>
        <w:t>试验部位：优先选择背部作为试验部位，也可选</w:t>
      </w:r>
      <w:r>
        <w:rPr>
          <w:rFonts w:ascii="Times New Roman" w:eastAsia="FangSong_GB2312" w:hAnsi="Times New Roman"/>
          <w:sz w:val="32"/>
          <w:szCs w:val="32"/>
        </w:rPr>
        <w:lastRenderedPageBreak/>
        <w:t>择大腿、上臂等非曝光部位。每个黑化测试区面积</w:t>
      </w:r>
      <w:r>
        <w:rPr>
          <w:rFonts w:ascii="Times New Roman" w:eastAsia="FangSong_GB2312" w:hAnsi="Times New Roman" w:hint="eastAsia"/>
          <w:sz w:val="32"/>
          <w:szCs w:val="32"/>
        </w:rPr>
        <w:t>应</w:t>
      </w:r>
      <w:r>
        <w:rPr>
          <w:rFonts w:ascii="Times New Roman" w:eastAsia="FangSong_GB2312" w:hAnsi="Times New Roman"/>
          <w:sz w:val="32"/>
          <w:szCs w:val="32"/>
        </w:rPr>
        <w:t>不小于</w:t>
      </w:r>
      <w:r>
        <w:rPr>
          <w:rFonts w:ascii="Times New Roman" w:eastAsia="FangSong_GB2312" w:hAnsi="Times New Roman"/>
          <w:sz w:val="32"/>
          <w:szCs w:val="32"/>
        </w:rPr>
        <w:t>0.5cm</w:t>
      </w:r>
      <w:r>
        <w:rPr>
          <w:rFonts w:ascii="Times New Roman" w:eastAsia="FangSong_GB2312" w:hAnsi="Times New Roman"/>
          <w:sz w:val="32"/>
          <w:szCs w:val="32"/>
          <w:vertAlign w:val="superscript"/>
        </w:rPr>
        <w:t>2</w:t>
      </w:r>
      <w:r>
        <w:rPr>
          <w:rFonts w:ascii="Times New Roman" w:eastAsia="FangSong_GB2312" w:hAnsi="Times New Roman"/>
          <w:sz w:val="32"/>
          <w:szCs w:val="32"/>
        </w:rPr>
        <w:t>，并应</w:t>
      </w:r>
      <w:r>
        <w:rPr>
          <w:rFonts w:ascii="Times New Roman" w:eastAsia="FangSong_GB2312" w:hAnsi="Times New Roman" w:hint="eastAsia"/>
          <w:sz w:val="32"/>
          <w:szCs w:val="32"/>
        </w:rPr>
        <w:t>位于每个</w:t>
      </w:r>
      <w:r>
        <w:rPr>
          <w:rFonts w:ascii="Times New Roman" w:eastAsia="FangSong_GB2312" w:hAnsi="Times New Roman"/>
          <w:sz w:val="32"/>
          <w:szCs w:val="32"/>
        </w:rPr>
        <w:t>涂样</w:t>
      </w:r>
      <w:r>
        <w:rPr>
          <w:rFonts w:ascii="Times New Roman" w:eastAsia="FangSong_GB2312" w:hAnsi="Times New Roman" w:hint="eastAsia"/>
          <w:sz w:val="32"/>
          <w:szCs w:val="32"/>
        </w:rPr>
        <w:t>区域</w:t>
      </w:r>
      <w:r>
        <w:rPr>
          <w:rFonts w:ascii="Times New Roman" w:eastAsia="FangSong_GB2312" w:hAnsi="Times New Roman"/>
          <w:sz w:val="32"/>
          <w:szCs w:val="32"/>
        </w:rPr>
        <w:t>内。</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3.4  </w:t>
      </w:r>
      <w:r>
        <w:rPr>
          <w:rFonts w:ascii="Times New Roman" w:eastAsia="FangSong_GB2312" w:hAnsi="Times New Roman"/>
          <w:sz w:val="32"/>
          <w:szCs w:val="32"/>
        </w:rPr>
        <w:t>试验仪器</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3.4.1 </w:t>
      </w:r>
      <w:r>
        <w:rPr>
          <w:rFonts w:ascii="Times New Roman" w:eastAsia="FangSong_GB2312" w:hAnsi="Times New Roman"/>
          <w:sz w:val="32"/>
          <w:szCs w:val="32"/>
        </w:rPr>
        <w:t>日光模拟仪：采用具有连续性光谱辐射、能够产生</w:t>
      </w:r>
      <w:r>
        <w:rPr>
          <w:rFonts w:ascii="Times New Roman" w:eastAsia="FangSong_GB2312" w:hAnsi="Times New Roman"/>
          <w:sz w:val="32"/>
          <w:szCs w:val="32"/>
        </w:rPr>
        <w:t>UVA+UVB</w:t>
      </w:r>
      <w:r>
        <w:rPr>
          <w:rFonts w:ascii="Times New Roman" w:eastAsia="FangSong_GB2312" w:hAnsi="Times New Roman"/>
          <w:sz w:val="32"/>
          <w:szCs w:val="32"/>
        </w:rPr>
        <w:t>波长紫外线的氙弧灯日光模拟仪。</w:t>
      </w:r>
      <w:r>
        <w:rPr>
          <w:rFonts w:ascii="Times New Roman" w:eastAsia="FangSong_GB2312" w:hAnsi="Times New Roman"/>
          <w:sz w:val="32"/>
          <w:szCs w:val="32"/>
        </w:rPr>
        <w:t>290nm</w:t>
      </w:r>
      <w:r>
        <w:rPr>
          <w:rFonts w:ascii="Times New Roman" w:eastAsia="FangSong_GB2312" w:hAnsi="Times New Roman"/>
          <w:sz w:val="32"/>
          <w:szCs w:val="32"/>
        </w:rPr>
        <w:t>以下的波长应用适当的过滤系统去除，输出波谱需经过计量检定或校准。</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3.4.2 </w:t>
      </w:r>
      <w:r>
        <w:rPr>
          <w:rFonts w:ascii="Times New Roman" w:eastAsia="FangSong_GB2312" w:hAnsi="Times New Roman"/>
          <w:sz w:val="32"/>
          <w:szCs w:val="32"/>
        </w:rPr>
        <w:t>皮肤色度仪：具有可以</w:t>
      </w:r>
      <w:r>
        <w:rPr>
          <w:rFonts w:ascii="Times New Roman" w:eastAsia="FangSong_GB2312" w:hAnsi="Times New Roman" w:hint="eastAsia"/>
          <w:sz w:val="32"/>
          <w:szCs w:val="32"/>
        </w:rPr>
        <w:t>测量国际照明委员会（</w:t>
      </w:r>
      <w:r>
        <w:rPr>
          <w:rFonts w:ascii="Times New Roman" w:eastAsia="FangSong_GB2312" w:hAnsi="Times New Roman" w:hint="eastAsia"/>
          <w:sz w:val="32"/>
          <w:szCs w:val="32"/>
        </w:rPr>
        <w:t>CIE</w:t>
      </w:r>
      <w:r>
        <w:rPr>
          <w:rFonts w:ascii="Times New Roman" w:eastAsia="FangSong_GB2312" w:hAnsi="Times New Roman" w:hint="eastAsia"/>
          <w:sz w:val="32"/>
          <w:szCs w:val="32"/>
        </w:rPr>
        <w:t>）制定的</w:t>
      </w:r>
      <w:r>
        <w:rPr>
          <w:rFonts w:ascii="Times New Roman" w:eastAsia="FangSong_GB2312" w:hAnsi="Times New Roman"/>
          <w:i/>
          <w:sz w:val="32"/>
          <w:szCs w:val="32"/>
        </w:rPr>
        <w:t>L*a*b*</w:t>
      </w:r>
      <w:r>
        <w:rPr>
          <w:rFonts w:ascii="Times New Roman" w:eastAsia="FangSong_GB2312" w:hAnsi="Times New Roman"/>
          <w:sz w:val="32"/>
          <w:szCs w:val="32"/>
        </w:rPr>
        <w:t>颜色空间数据的仪器。</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hint="eastAsia"/>
          <w:color w:val="000000"/>
          <w:sz w:val="32"/>
          <w:szCs w:val="32"/>
        </w:rPr>
      </w:pPr>
      <w:r>
        <w:rPr>
          <w:rFonts w:ascii="Times New Roman" w:eastAsia="FangSong_GB2312" w:hAnsi="Times New Roman"/>
          <w:color w:val="000000"/>
          <w:sz w:val="32"/>
          <w:szCs w:val="32"/>
        </w:rPr>
        <w:t xml:space="preserve">3.4.3 </w:t>
      </w:r>
      <w:r>
        <w:rPr>
          <w:rFonts w:ascii="Times New Roman" w:eastAsia="FangSong_GB2312" w:hAnsi="Times New Roman"/>
          <w:color w:val="000000"/>
          <w:sz w:val="32"/>
          <w:szCs w:val="32"/>
        </w:rPr>
        <w:t>皮肤黑素检测仪：具有基于光谱吸收的原理检测</w:t>
      </w:r>
      <w:r>
        <w:rPr>
          <w:rFonts w:ascii="Times New Roman" w:eastAsia="FangSong_GB2312" w:hAnsi="Times New Roman" w:hint="eastAsia"/>
          <w:color w:val="000000"/>
          <w:sz w:val="32"/>
          <w:szCs w:val="32"/>
        </w:rPr>
        <w:t>皮肤</w:t>
      </w:r>
      <w:r>
        <w:rPr>
          <w:rFonts w:ascii="Times New Roman" w:eastAsia="FangSong_GB2312" w:hAnsi="Times New Roman" w:hint="eastAsia"/>
          <w:color w:val="000000"/>
          <w:sz w:val="32"/>
          <w:szCs w:val="32"/>
        </w:rPr>
        <w:t>MI</w:t>
      </w:r>
      <w:r>
        <w:rPr>
          <w:rFonts w:ascii="Times New Roman" w:eastAsia="FangSong_GB2312" w:hAnsi="Times New Roman" w:hint="eastAsia"/>
          <w:color w:val="000000"/>
          <w:sz w:val="32"/>
          <w:szCs w:val="32"/>
        </w:rPr>
        <w:t>值</w:t>
      </w:r>
      <w:r>
        <w:rPr>
          <w:rFonts w:ascii="Times New Roman" w:eastAsia="FangSong_GB2312" w:hAnsi="Times New Roman"/>
          <w:color w:val="000000"/>
          <w:sz w:val="32"/>
          <w:szCs w:val="32"/>
        </w:rPr>
        <w:t>的仪器。</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kern w:val="0"/>
          <w:sz w:val="32"/>
          <w:szCs w:val="32"/>
        </w:rPr>
      </w:pPr>
      <w:r>
        <w:rPr>
          <w:rFonts w:ascii="Times New Roman" w:eastAsia="FangSong_GB2312" w:hAnsi="Times New Roman"/>
          <w:kern w:val="0"/>
          <w:sz w:val="32"/>
          <w:szCs w:val="32"/>
        </w:rPr>
        <w:t xml:space="preserve">3.5  </w:t>
      </w:r>
      <w:r>
        <w:rPr>
          <w:rFonts w:ascii="Times New Roman" w:eastAsia="FangSong_GB2312" w:hAnsi="Times New Roman"/>
          <w:kern w:val="0"/>
          <w:sz w:val="32"/>
          <w:szCs w:val="32"/>
        </w:rPr>
        <w:t>环境条件</w:t>
      </w:r>
    </w:p>
    <w:p w:rsidR="003329D9" w:rsidRDefault="003329D9" w:rsidP="003329D9">
      <w:pPr>
        <w:adjustRightInd w:val="0"/>
        <w:snapToGrid w:val="0"/>
        <w:spacing w:line="360" w:lineRule="auto"/>
        <w:ind w:firstLineChars="200" w:firstLine="640"/>
        <w:rPr>
          <w:rFonts w:ascii="Times New Roman" w:eastAsia="FangSong_GB2312" w:hAnsi="Times New Roman"/>
          <w:kern w:val="0"/>
          <w:sz w:val="32"/>
          <w:szCs w:val="32"/>
        </w:rPr>
      </w:pPr>
      <w:r>
        <w:rPr>
          <w:rFonts w:ascii="Times New Roman" w:eastAsia="FangSong_GB2312" w:hAnsi="Times New Roman"/>
          <w:sz w:val="32"/>
          <w:szCs w:val="32"/>
        </w:rPr>
        <w:t>试验过程中视觉评估、仪器测试环节都应在温度为</w:t>
      </w:r>
      <w:r>
        <w:rPr>
          <w:rFonts w:ascii="Times New Roman" w:eastAsia="FangSong_GB2312" w:hAnsi="Times New Roman"/>
          <w:sz w:val="32"/>
          <w:szCs w:val="32"/>
        </w:rPr>
        <w:t>21</w:t>
      </w:r>
      <w:r>
        <w:rPr>
          <w:rFonts w:ascii="Times New Roman" w:eastAsia="FangSong_GB2312" w:hAnsi="Times New Roman" w:hint="eastAsia"/>
          <w:sz w:val="32"/>
          <w:szCs w:val="32"/>
        </w:rPr>
        <w:t>±</w:t>
      </w:r>
      <w:r>
        <w:rPr>
          <w:rFonts w:ascii="Times New Roman" w:eastAsia="FangSong_GB2312" w:hAnsi="Times New Roman"/>
          <w:sz w:val="32"/>
          <w:szCs w:val="32"/>
        </w:rPr>
        <w:t>1</w:t>
      </w:r>
      <w:r>
        <w:rPr>
          <w:rFonts w:ascii="Times New Roman" w:eastAsia="FangSong_GB2312" w:hAnsi="Times New Roman" w:hint="eastAsia"/>
          <w:sz w:val="32"/>
          <w:szCs w:val="32"/>
        </w:rPr>
        <w:t>℃</w:t>
      </w:r>
      <w:r>
        <w:rPr>
          <w:rFonts w:ascii="Times New Roman" w:eastAsia="FangSong_GB2312" w:hAnsi="Times New Roman"/>
          <w:sz w:val="32"/>
          <w:szCs w:val="32"/>
        </w:rPr>
        <w:t>、相对湿度为</w:t>
      </w:r>
      <w:r>
        <w:rPr>
          <w:rFonts w:ascii="Times New Roman" w:eastAsia="FangSong_GB2312" w:hAnsi="Times New Roman"/>
          <w:sz w:val="32"/>
          <w:szCs w:val="32"/>
        </w:rPr>
        <w:t>50</w:t>
      </w:r>
      <w:r>
        <w:rPr>
          <w:rFonts w:ascii="Times New Roman" w:eastAsia="FangSong_GB2312" w:hAnsi="Times New Roman" w:hint="eastAsia"/>
          <w:sz w:val="32"/>
          <w:szCs w:val="32"/>
        </w:rPr>
        <w:t>±</w:t>
      </w:r>
      <w:r>
        <w:rPr>
          <w:rFonts w:ascii="Times New Roman" w:eastAsia="FangSong_GB2312" w:hAnsi="Times New Roman"/>
          <w:sz w:val="32"/>
          <w:szCs w:val="32"/>
        </w:rPr>
        <w:t>10% RH</w:t>
      </w:r>
      <w:r>
        <w:rPr>
          <w:rFonts w:ascii="Times New Roman" w:eastAsia="FangSong_GB2312" w:hAnsi="Times New Roman"/>
          <w:sz w:val="32"/>
          <w:szCs w:val="32"/>
        </w:rPr>
        <w:t>的环境下进行，视觉评估还应在恒定光照（色温</w:t>
      </w:r>
      <w:r>
        <w:rPr>
          <w:rFonts w:ascii="Times New Roman" w:eastAsia="FangSong_GB2312" w:hAnsi="Times New Roman"/>
          <w:sz w:val="32"/>
          <w:szCs w:val="32"/>
        </w:rPr>
        <w:t>5500~6500K</w:t>
      </w:r>
      <w:r>
        <w:rPr>
          <w:rFonts w:ascii="Times New Roman" w:eastAsia="FangSong_GB2312" w:hAnsi="Times New Roman"/>
          <w:sz w:val="32"/>
          <w:szCs w:val="32"/>
        </w:rPr>
        <w:t>的日光灯管或</w:t>
      </w:r>
      <w:r>
        <w:rPr>
          <w:rFonts w:ascii="Times New Roman" w:eastAsia="FangSong_GB2312" w:hAnsi="Times New Roman"/>
          <w:sz w:val="32"/>
          <w:szCs w:val="32"/>
        </w:rPr>
        <w:t>LED</w:t>
      </w:r>
      <w:r>
        <w:rPr>
          <w:rFonts w:ascii="Times New Roman" w:eastAsia="FangSong_GB2312" w:hAnsi="Times New Roman"/>
          <w:sz w:val="32"/>
          <w:szCs w:val="32"/>
        </w:rPr>
        <w:t>光照）条件下进行，受试者需在此环境条件下适应至少</w:t>
      </w:r>
      <w:r>
        <w:rPr>
          <w:rFonts w:ascii="Times New Roman" w:eastAsia="FangSong_GB2312" w:hAnsi="Times New Roman"/>
          <w:sz w:val="32"/>
          <w:szCs w:val="32"/>
        </w:rPr>
        <w:t>30</w:t>
      </w:r>
      <w:r>
        <w:rPr>
          <w:rFonts w:ascii="Times New Roman" w:eastAsia="FangSong_GB2312" w:hAnsi="Times New Roman"/>
          <w:sz w:val="32"/>
          <w:szCs w:val="32"/>
        </w:rPr>
        <w:t>分钟后方可</w:t>
      </w:r>
      <w:r>
        <w:rPr>
          <w:rFonts w:ascii="Times New Roman" w:eastAsia="FangSong_GB2312" w:hAnsi="Times New Roman" w:hint="eastAsia"/>
          <w:sz w:val="32"/>
          <w:szCs w:val="32"/>
        </w:rPr>
        <w:t>进行</w:t>
      </w:r>
      <w:r>
        <w:rPr>
          <w:rFonts w:ascii="Times New Roman" w:eastAsia="FangSong_GB2312" w:hAnsi="Times New Roman"/>
          <w:sz w:val="32"/>
          <w:szCs w:val="32"/>
        </w:rPr>
        <w:t>评估和测试。</w:t>
      </w:r>
    </w:p>
    <w:p w:rsidR="003329D9" w:rsidRDefault="003329D9" w:rsidP="003329D9">
      <w:pPr>
        <w:tabs>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  </w:t>
      </w:r>
      <w:r>
        <w:rPr>
          <w:rFonts w:ascii="Times New Roman" w:eastAsia="FangSong_GB2312" w:hAnsi="Times New Roman"/>
          <w:sz w:val="32"/>
          <w:szCs w:val="32"/>
        </w:rPr>
        <w:t>试验流程</w:t>
      </w:r>
    </w:p>
    <w:p w:rsidR="003329D9" w:rsidRDefault="003329D9" w:rsidP="003329D9">
      <w:pPr>
        <w:tabs>
          <w:tab w:val="left" w:pos="1134"/>
        </w:tabs>
        <w:adjustRightInd w:val="0"/>
        <w:snapToGrid w:val="0"/>
        <w:spacing w:line="360" w:lineRule="auto"/>
        <w:ind w:firstLineChars="200" w:firstLine="640"/>
        <w:rPr>
          <w:rFonts w:ascii="Times New Roman" w:eastAsia="FangSong_GB2312" w:hAnsi="Times New Roman"/>
          <w:vanish/>
          <w:sz w:val="32"/>
          <w:szCs w:val="32"/>
        </w:rPr>
      </w:pP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3.6.1  </w:t>
      </w:r>
      <w:r>
        <w:rPr>
          <w:rFonts w:ascii="Times New Roman" w:eastAsia="FangSong_GB2312" w:hAnsi="Times New Roman"/>
          <w:sz w:val="32"/>
          <w:szCs w:val="32"/>
        </w:rPr>
        <w:t>按照要求招募入组志愿受试者，签署书面知情同意书。入组前根据入选和排除标准等询问受试者一系列关于疾病史、健康状况等问题，同时对受试部位皮肤进行符合性评估和肤色测试筛选，并记录。</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lastRenderedPageBreak/>
        <w:t xml:space="preserve">3.6.2  </w:t>
      </w:r>
      <w:r>
        <w:rPr>
          <w:rFonts w:ascii="Times New Roman" w:eastAsia="FangSong_GB2312" w:hAnsi="Times New Roman"/>
          <w:sz w:val="32"/>
          <w:szCs w:val="32"/>
        </w:rPr>
        <w:t>合格受试者进入建立人体皮肤黑化模型阶段。首先应确定每位受试者试验部位的</w:t>
      </w:r>
      <w:r>
        <w:rPr>
          <w:rFonts w:ascii="Times New Roman" w:eastAsia="FangSong_GB2312" w:hAnsi="Times New Roman" w:hint="eastAsia"/>
          <w:sz w:val="32"/>
          <w:szCs w:val="32"/>
        </w:rPr>
        <w:t>MED</w:t>
      </w:r>
      <w:r>
        <w:rPr>
          <w:rFonts w:ascii="Times New Roman" w:eastAsia="FangSong_GB2312" w:hAnsi="Times New Roman"/>
          <w:sz w:val="32"/>
          <w:szCs w:val="32"/>
        </w:rPr>
        <w:t>。然后在试验部位选定各测试区，用日光模拟仪在相同照射点按</w:t>
      </w:r>
      <w:r>
        <w:rPr>
          <w:rFonts w:ascii="Times New Roman" w:eastAsia="FangSong_GB2312" w:hAnsi="Times New Roman"/>
          <w:sz w:val="32"/>
          <w:szCs w:val="32"/>
        </w:rPr>
        <w:t xml:space="preserve">0.75 </w:t>
      </w:r>
      <w:r>
        <w:rPr>
          <w:rFonts w:ascii="Times New Roman" w:eastAsia="FangSong_GB2312" w:hAnsi="Times New Roman"/>
          <w:sz w:val="32"/>
          <w:szCs w:val="32"/>
        </w:rPr>
        <w:t>倍</w:t>
      </w:r>
      <w:r>
        <w:rPr>
          <w:rFonts w:ascii="Times New Roman" w:eastAsia="FangSong_GB2312" w:hAnsi="Times New Roman"/>
          <w:sz w:val="32"/>
          <w:szCs w:val="32"/>
        </w:rPr>
        <w:t>MED</w:t>
      </w:r>
      <w:r>
        <w:rPr>
          <w:rFonts w:ascii="Times New Roman" w:eastAsia="FangSong_GB2312" w:hAnsi="Times New Roman"/>
          <w:sz w:val="32"/>
          <w:szCs w:val="32"/>
        </w:rPr>
        <w:t>剂量每天照射</w:t>
      </w:r>
      <w:r>
        <w:rPr>
          <w:rFonts w:ascii="Times New Roman" w:eastAsia="FangSong_GB2312" w:hAnsi="Times New Roman"/>
          <w:sz w:val="32"/>
          <w:szCs w:val="32"/>
        </w:rPr>
        <w:t>1</w:t>
      </w:r>
      <w:r>
        <w:rPr>
          <w:rFonts w:ascii="Times New Roman" w:eastAsia="FangSong_GB2312" w:hAnsi="Times New Roman"/>
          <w:sz w:val="32"/>
          <w:szCs w:val="32"/>
        </w:rPr>
        <w:t>次，连续照射</w:t>
      </w:r>
      <w:r>
        <w:rPr>
          <w:rFonts w:ascii="Times New Roman" w:eastAsia="FangSong_GB2312" w:hAnsi="Times New Roman"/>
          <w:sz w:val="32"/>
          <w:szCs w:val="32"/>
        </w:rPr>
        <w:t>4</w:t>
      </w:r>
      <w:r>
        <w:rPr>
          <w:rFonts w:ascii="Times New Roman" w:eastAsia="FangSong_GB2312" w:hAnsi="Times New Roman"/>
          <w:sz w:val="32"/>
          <w:szCs w:val="32"/>
        </w:rPr>
        <w:t>天。</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3.6.3  </w:t>
      </w:r>
      <w:r>
        <w:rPr>
          <w:rFonts w:ascii="Times New Roman" w:eastAsia="FangSong_GB2312" w:hAnsi="Times New Roman"/>
          <w:sz w:val="32"/>
          <w:szCs w:val="32"/>
        </w:rPr>
        <w:t>照射结束后的</w:t>
      </w:r>
      <w:r>
        <w:rPr>
          <w:rFonts w:ascii="Times New Roman" w:eastAsia="FangSong_GB2312" w:hAnsi="Times New Roman"/>
          <w:sz w:val="32"/>
          <w:szCs w:val="32"/>
        </w:rPr>
        <w:t>4</w:t>
      </w:r>
      <w:r>
        <w:rPr>
          <w:rFonts w:ascii="Times New Roman" w:eastAsia="FangSong_GB2312" w:hAnsi="Times New Roman"/>
          <w:sz w:val="32"/>
          <w:szCs w:val="32"/>
        </w:rPr>
        <w:t>天为皮肤黑化期，不作任何处理。</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3.6.4  </w:t>
      </w:r>
      <w:r>
        <w:rPr>
          <w:rFonts w:ascii="Times New Roman" w:eastAsia="FangSong_GB2312" w:hAnsi="Times New Roman"/>
          <w:sz w:val="32"/>
          <w:szCs w:val="32"/>
        </w:rPr>
        <w:t>照射结束后第</w:t>
      </w:r>
      <w:r>
        <w:rPr>
          <w:rFonts w:ascii="Times New Roman" w:eastAsia="FangSong_GB2312" w:hAnsi="Times New Roman"/>
          <w:sz w:val="32"/>
          <w:szCs w:val="32"/>
        </w:rPr>
        <w:t>5</w:t>
      </w:r>
      <w:r>
        <w:rPr>
          <w:rFonts w:ascii="Times New Roman" w:eastAsia="FangSong_GB2312" w:hAnsi="Times New Roman"/>
          <w:sz w:val="32"/>
          <w:szCs w:val="32"/>
        </w:rPr>
        <w:t>天，对各测试区皮肤</w:t>
      </w:r>
      <w:r>
        <w:rPr>
          <w:rFonts w:ascii="Times New Roman" w:eastAsia="FangSong_GB2312" w:hAnsi="Times New Roman"/>
          <w:kern w:val="0"/>
          <w:sz w:val="32"/>
          <w:szCs w:val="32"/>
        </w:rPr>
        <w:t>颜色进行视觉评估和肤色仪器检测，</w:t>
      </w:r>
      <w:r>
        <w:rPr>
          <w:rFonts w:ascii="Times New Roman" w:eastAsia="FangSong_GB2312" w:hAnsi="Times New Roman"/>
          <w:sz w:val="32"/>
          <w:szCs w:val="32"/>
        </w:rPr>
        <w:t>应剔除一致性差的测试区（</w:t>
      </w:r>
      <w:r>
        <w:rPr>
          <w:rFonts w:ascii="Times New Roman" w:eastAsia="FangSong_GB2312" w:hAnsi="Times New Roman"/>
          <w:sz w:val="32"/>
          <w:szCs w:val="32"/>
        </w:rPr>
        <w:t>ITA°</w:t>
      </w:r>
      <w:r>
        <w:rPr>
          <w:rFonts w:ascii="Times New Roman" w:eastAsia="FangSong_GB2312" w:hAnsi="Times New Roman"/>
          <w:sz w:val="32"/>
          <w:szCs w:val="32"/>
        </w:rPr>
        <w:t>值与全部测试区均值相差大于</w:t>
      </w:r>
      <w:r>
        <w:rPr>
          <w:rFonts w:ascii="Times New Roman" w:eastAsia="FangSong_GB2312" w:hAnsi="Times New Roman"/>
          <w:sz w:val="32"/>
          <w:szCs w:val="32"/>
        </w:rPr>
        <w:t>5</w:t>
      </w:r>
      <w:r>
        <w:rPr>
          <w:rFonts w:ascii="Times New Roman" w:eastAsia="FangSong_GB2312" w:hAnsi="Times New Roman"/>
          <w:sz w:val="32"/>
          <w:szCs w:val="32"/>
        </w:rPr>
        <w:t>的区域）。当天开始在各黑化测试区根据随机表涂抹相应受试物。</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3.6.5  </w:t>
      </w:r>
      <w:r>
        <w:rPr>
          <w:rFonts w:ascii="Times New Roman" w:eastAsia="FangSong_GB2312" w:hAnsi="Times New Roman"/>
          <w:sz w:val="32"/>
          <w:szCs w:val="32"/>
        </w:rPr>
        <w:t>连续涂抹受试物至少</w:t>
      </w:r>
      <w:r>
        <w:rPr>
          <w:rFonts w:ascii="Times New Roman" w:eastAsia="FangSong_GB2312" w:hAnsi="Times New Roman"/>
          <w:sz w:val="32"/>
          <w:szCs w:val="32"/>
        </w:rPr>
        <w:t>4</w:t>
      </w:r>
      <w:r>
        <w:rPr>
          <w:rFonts w:ascii="Times New Roman" w:eastAsia="FangSong_GB2312" w:hAnsi="Times New Roman"/>
          <w:sz w:val="32"/>
          <w:szCs w:val="32"/>
        </w:rPr>
        <w:t>周，在涂抹后</w:t>
      </w:r>
      <w:r>
        <w:rPr>
          <w:rFonts w:ascii="Times New Roman" w:eastAsia="FangSong_GB2312" w:hAnsi="Times New Roman"/>
          <w:sz w:val="32"/>
          <w:szCs w:val="32"/>
        </w:rPr>
        <w:t>1</w:t>
      </w:r>
      <w:r>
        <w:rPr>
          <w:rFonts w:ascii="Times New Roman" w:eastAsia="FangSong_GB2312" w:hAnsi="Times New Roman"/>
          <w:sz w:val="32"/>
          <w:szCs w:val="32"/>
        </w:rPr>
        <w:t>周、</w:t>
      </w:r>
      <w:r>
        <w:rPr>
          <w:rFonts w:ascii="Times New Roman" w:eastAsia="FangSong_GB2312" w:hAnsi="Times New Roman"/>
          <w:sz w:val="32"/>
          <w:szCs w:val="32"/>
        </w:rPr>
        <w:t>2</w:t>
      </w:r>
      <w:r>
        <w:rPr>
          <w:rFonts w:ascii="Times New Roman" w:eastAsia="FangSong_GB2312" w:hAnsi="Times New Roman"/>
          <w:sz w:val="32"/>
          <w:szCs w:val="32"/>
        </w:rPr>
        <w:t>周、</w:t>
      </w:r>
      <w:r>
        <w:rPr>
          <w:rFonts w:ascii="Times New Roman" w:eastAsia="FangSong_GB2312" w:hAnsi="Times New Roman"/>
          <w:sz w:val="32"/>
          <w:szCs w:val="32"/>
        </w:rPr>
        <w:t>3</w:t>
      </w:r>
      <w:r>
        <w:rPr>
          <w:rFonts w:ascii="Times New Roman" w:eastAsia="FangSong_GB2312" w:hAnsi="Times New Roman"/>
          <w:sz w:val="32"/>
          <w:szCs w:val="32"/>
        </w:rPr>
        <w:t>周和</w:t>
      </w:r>
      <w:r>
        <w:rPr>
          <w:rFonts w:ascii="Times New Roman" w:eastAsia="FangSong_GB2312" w:hAnsi="Times New Roman"/>
          <w:sz w:val="32"/>
          <w:szCs w:val="32"/>
        </w:rPr>
        <w:t>4</w:t>
      </w:r>
      <w:r>
        <w:rPr>
          <w:rFonts w:ascii="Times New Roman" w:eastAsia="FangSong_GB2312" w:hAnsi="Times New Roman"/>
          <w:sz w:val="32"/>
          <w:szCs w:val="32"/>
        </w:rPr>
        <w:t>周应对皮肤</w:t>
      </w:r>
      <w:r>
        <w:rPr>
          <w:rFonts w:ascii="Times New Roman" w:eastAsia="FangSong_GB2312" w:hAnsi="Times New Roman"/>
          <w:kern w:val="0"/>
          <w:sz w:val="32"/>
          <w:szCs w:val="32"/>
        </w:rPr>
        <w:t>颜色进行视觉评估和仪器检测，并记录。</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3.6.5.1  </w:t>
      </w:r>
      <w:r>
        <w:rPr>
          <w:rFonts w:ascii="Times New Roman" w:eastAsia="FangSong_GB2312" w:hAnsi="Times New Roman"/>
          <w:sz w:val="32"/>
          <w:szCs w:val="32"/>
        </w:rPr>
        <w:t>视觉评估</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由皮肤科医生借助由浅至深肤色的色卡对各测试区肤色进行分别评估，并及时记录评分。</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3.6.5.2  </w:t>
      </w:r>
      <w:r>
        <w:rPr>
          <w:rFonts w:ascii="Times New Roman" w:eastAsia="FangSong_GB2312" w:hAnsi="Times New Roman"/>
          <w:sz w:val="32"/>
          <w:szCs w:val="32"/>
        </w:rPr>
        <w:t>皮肤</w:t>
      </w:r>
      <w:r>
        <w:rPr>
          <w:rFonts w:ascii="Times New Roman" w:eastAsia="FangSong_GB2312" w:hAnsi="Times New Roman" w:hint="eastAsia"/>
          <w:sz w:val="32"/>
          <w:szCs w:val="32"/>
        </w:rPr>
        <w:t>色度仪测量</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在各个访视时点，用皮肤色度仪分别测量各测试区域的</w:t>
      </w:r>
      <w:r>
        <w:rPr>
          <w:rFonts w:ascii="Times New Roman" w:eastAsia="FangSong_GB2312" w:hAnsi="Times New Roman"/>
          <w:i/>
          <w:sz w:val="32"/>
          <w:szCs w:val="32"/>
        </w:rPr>
        <w:t>L*</w:t>
      </w:r>
      <w:r>
        <w:rPr>
          <w:rFonts w:ascii="Times New Roman" w:eastAsia="FangSong_GB2312" w:hAnsi="Times New Roman"/>
          <w:i/>
          <w:sz w:val="32"/>
          <w:szCs w:val="32"/>
        </w:rPr>
        <w:t>、</w:t>
      </w:r>
      <w:r>
        <w:rPr>
          <w:rFonts w:ascii="Times New Roman" w:eastAsia="FangSong_GB2312" w:hAnsi="Times New Roman"/>
          <w:i/>
          <w:sz w:val="32"/>
          <w:szCs w:val="32"/>
        </w:rPr>
        <w:t xml:space="preserve"> a*</w:t>
      </w:r>
      <w:r>
        <w:rPr>
          <w:rFonts w:ascii="Times New Roman" w:eastAsia="FangSong_GB2312" w:hAnsi="Times New Roman"/>
          <w:i/>
          <w:sz w:val="32"/>
          <w:szCs w:val="32"/>
        </w:rPr>
        <w:t>、</w:t>
      </w:r>
      <w:r>
        <w:rPr>
          <w:rFonts w:ascii="Times New Roman" w:eastAsia="FangSong_GB2312" w:hAnsi="Times New Roman"/>
          <w:i/>
          <w:sz w:val="32"/>
          <w:szCs w:val="32"/>
        </w:rPr>
        <w:t xml:space="preserve"> b* </w:t>
      </w:r>
      <w:r>
        <w:rPr>
          <w:rFonts w:ascii="Times New Roman" w:eastAsia="FangSong_GB2312" w:hAnsi="Times New Roman"/>
          <w:sz w:val="32"/>
          <w:szCs w:val="32"/>
        </w:rPr>
        <w:t>值，每个区域测试三次，记录</w:t>
      </w:r>
      <w:r>
        <w:rPr>
          <w:rFonts w:ascii="Times New Roman" w:eastAsia="FangSong_GB2312" w:hAnsi="Times New Roman" w:hint="eastAsia"/>
          <w:sz w:val="32"/>
          <w:szCs w:val="32"/>
        </w:rPr>
        <w:t>并</w:t>
      </w:r>
      <w:r>
        <w:rPr>
          <w:rFonts w:ascii="Times New Roman" w:eastAsia="FangSong_GB2312" w:hAnsi="Times New Roman"/>
          <w:sz w:val="32"/>
          <w:szCs w:val="32"/>
        </w:rPr>
        <w:t>计算</w:t>
      </w:r>
      <w:r>
        <w:rPr>
          <w:rFonts w:ascii="Times New Roman" w:eastAsia="FangSong_GB2312" w:hAnsi="Times New Roman"/>
          <w:sz w:val="32"/>
          <w:szCs w:val="32"/>
        </w:rPr>
        <w:t>ITA°</w:t>
      </w:r>
      <w:r>
        <w:rPr>
          <w:rFonts w:ascii="Times New Roman" w:eastAsia="FangSong_GB2312" w:hAnsi="Times New Roman" w:hint="eastAsia"/>
          <w:sz w:val="32"/>
          <w:szCs w:val="32"/>
        </w:rPr>
        <w:t>值，</w:t>
      </w:r>
      <w:r>
        <w:rPr>
          <w:rFonts w:ascii="Times New Roman" w:eastAsia="FangSong_GB2312" w:hAnsi="Times New Roman" w:hint="eastAsia"/>
          <w:sz w:val="32"/>
          <w:szCs w:val="32"/>
        </w:rPr>
        <w:t>I</w:t>
      </w:r>
      <w:r>
        <w:rPr>
          <w:rFonts w:ascii="Times New Roman" w:eastAsia="FangSong_GB2312" w:hAnsi="Times New Roman"/>
          <w:sz w:val="32"/>
          <w:szCs w:val="32"/>
        </w:rPr>
        <w:t>TA°</w:t>
      </w:r>
      <w:r>
        <w:rPr>
          <w:rFonts w:ascii="Times New Roman" w:eastAsia="FangSong_GB2312" w:hAnsi="Times New Roman"/>
          <w:sz w:val="32"/>
          <w:szCs w:val="32"/>
        </w:rPr>
        <w:t>值越大，肤色越浅，反之肤色越深。</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3.6.5.3  </w:t>
      </w:r>
      <w:r>
        <w:rPr>
          <w:rFonts w:ascii="Times New Roman" w:eastAsia="FangSong_GB2312" w:hAnsi="Times New Roman"/>
          <w:sz w:val="32"/>
          <w:szCs w:val="32"/>
        </w:rPr>
        <w:t>皮肤黑素</w:t>
      </w:r>
      <w:r>
        <w:rPr>
          <w:rFonts w:ascii="Times New Roman" w:eastAsia="FangSong_GB2312" w:hAnsi="Times New Roman" w:hint="eastAsia"/>
          <w:sz w:val="32"/>
          <w:szCs w:val="32"/>
        </w:rPr>
        <w:t>检测仪测量</w:t>
      </w:r>
    </w:p>
    <w:p w:rsidR="003329D9" w:rsidRDefault="003329D9" w:rsidP="003329D9">
      <w:pPr>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在各访视时点，用皮肤黑素</w:t>
      </w:r>
      <w:r>
        <w:rPr>
          <w:rFonts w:ascii="Times New Roman" w:eastAsia="FangSong_GB2312" w:hAnsi="Times New Roman" w:hint="eastAsia"/>
          <w:sz w:val="32"/>
          <w:szCs w:val="32"/>
        </w:rPr>
        <w:t>检测</w:t>
      </w:r>
      <w:r>
        <w:rPr>
          <w:rFonts w:ascii="Times New Roman" w:eastAsia="FangSong_GB2312" w:hAnsi="Times New Roman"/>
          <w:sz w:val="32"/>
          <w:szCs w:val="32"/>
        </w:rPr>
        <w:t>仪分别测量各测试区</w:t>
      </w:r>
      <w:r>
        <w:rPr>
          <w:rFonts w:ascii="Times New Roman" w:eastAsia="FangSong_GB2312" w:hAnsi="Times New Roman"/>
          <w:sz w:val="32"/>
          <w:szCs w:val="32"/>
        </w:rPr>
        <w:lastRenderedPageBreak/>
        <w:t>域的</w:t>
      </w:r>
      <w:r>
        <w:rPr>
          <w:rFonts w:ascii="Times New Roman" w:eastAsia="FangSong_GB2312" w:hAnsi="Times New Roman"/>
          <w:sz w:val="32"/>
          <w:szCs w:val="32"/>
        </w:rPr>
        <w:t>MI</w:t>
      </w:r>
      <w:r>
        <w:rPr>
          <w:rFonts w:ascii="Times New Roman" w:eastAsia="FangSong_GB2312" w:hAnsi="Times New Roman"/>
          <w:sz w:val="32"/>
          <w:szCs w:val="32"/>
        </w:rPr>
        <w:t>值，每个测试区测试三次，并记录；</w:t>
      </w:r>
      <w:r>
        <w:rPr>
          <w:rFonts w:ascii="Times New Roman" w:eastAsia="FangSong_GB2312" w:hAnsi="Times New Roman"/>
          <w:sz w:val="32"/>
          <w:szCs w:val="32"/>
        </w:rPr>
        <w:t>MI</w:t>
      </w:r>
      <w:r>
        <w:rPr>
          <w:rFonts w:ascii="Times New Roman" w:eastAsia="FangSong_GB2312" w:hAnsi="Times New Roman"/>
          <w:sz w:val="32"/>
          <w:szCs w:val="32"/>
        </w:rPr>
        <w:t>值越小，表示皮肤黑素含量越</w:t>
      </w:r>
      <w:r>
        <w:rPr>
          <w:rFonts w:ascii="Times New Roman" w:eastAsia="FangSong_GB2312" w:hAnsi="Times New Roman" w:hint="eastAsia"/>
          <w:sz w:val="32"/>
          <w:szCs w:val="32"/>
        </w:rPr>
        <w:t>低，反之</w:t>
      </w:r>
      <w:r>
        <w:rPr>
          <w:rFonts w:ascii="Times New Roman" w:eastAsia="FangSong_GB2312" w:hAnsi="Times New Roman"/>
          <w:sz w:val="32"/>
          <w:szCs w:val="32"/>
        </w:rPr>
        <w:t>皮肤黑素含量越</w:t>
      </w:r>
      <w:r>
        <w:rPr>
          <w:rFonts w:ascii="Times New Roman" w:eastAsia="FangSong_GB2312" w:hAnsi="Times New Roman" w:hint="eastAsia"/>
          <w:sz w:val="32"/>
          <w:szCs w:val="32"/>
        </w:rPr>
        <w:t>高。</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3.7  </w:t>
      </w:r>
      <w:r>
        <w:rPr>
          <w:rFonts w:ascii="Times New Roman" w:eastAsia="FangSong_GB2312" w:hAnsi="Times New Roman"/>
          <w:sz w:val="32"/>
          <w:szCs w:val="32"/>
        </w:rPr>
        <w:t>数据分析</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应用统计分析软件进行数据的统计分析。计量</w:t>
      </w:r>
      <w:r>
        <w:rPr>
          <w:rFonts w:ascii="Times New Roman" w:eastAsia="FangSong_GB2312" w:hAnsi="Times New Roman" w:hint="eastAsia"/>
          <w:sz w:val="32"/>
          <w:szCs w:val="32"/>
        </w:rPr>
        <w:t>资料</w:t>
      </w:r>
      <w:r>
        <w:rPr>
          <w:rFonts w:ascii="Times New Roman" w:eastAsia="FangSong_GB2312" w:hAnsi="Times New Roman"/>
          <w:sz w:val="32"/>
          <w:szCs w:val="32"/>
        </w:rPr>
        <w:t>表示为：均值</w:t>
      </w:r>
      <w:r>
        <w:rPr>
          <w:rFonts w:ascii="Times New Roman" w:eastAsia="FangSong_GB2312" w:hAnsi="Times New Roman"/>
          <w:sz w:val="32"/>
          <w:szCs w:val="32"/>
        </w:rPr>
        <w:t>±</w:t>
      </w:r>
      <w:r>
        <w:rPr>
          <w:rFonts w:ascii="Times New Roman" w:eastAsia="FangSong_GB2312" w:hAnsi="Times New Roman"/>
          <w:sz w:val="32"/>
          <w:szCs w:val="32"/>
        </w:rPr>
        <w:t>标准差，并进行正态分布检验，符合正态分布要求，自身前后的比较采用配对</w:t>
      </w:r>
      <w:r>
        <w:rPr>
          <w:rFonts w:ascii="Times New Roman" w:eastAsia="FangSong_GB2312" w:hAnsi="Times New Roman"/>
          <w:sz w:val="32"/>
          <w:szCs w:val="32"/>
        </w:rPr>
        <w:t>t</w:t>
      </w:r>
      <w:r>
        <w:rPr>
          <w:rFonts w:ascii="Times New Roman" w:eastAsia="FangSong_GB2312" w:hAnsi="Times New Roman"/>
          <w:sz w:val="32"/>
          <w:szCs w:val="32"/>
        </w:rPr>
        <w:t>检验，否则采用两个相关样本秩和检验；等级资料使用前后的比较，采用两个相关样本秩和检验；</w:t>
      </w:r>
      <w:r>
        <w:rPr>
          <w:rFonts w:ascii="Times New Roman" w:eastAsia="FangSong_GB2312" w:hAnsi="Times New Roman" w:hint="eastAsia"/>
          <w:sz w:val="32"/>
          <w:szCs w:val="32"/>
        </w:rPr>
        <w:t>测试</w:t>
      </w:r>
      <w:r>
        <w:rPr>
          <w:rFonts w:ascii="Times New Roman" w:eastAsia="FangSong_GB2312" w:hAnsi="Times New Roman"/>
          <w:sz w:val="32"/>
          <w:szCs w:val="32"/>
        </w:rPr>
        <w:t>区和对照区之间比较采用独立样本</w:t>
      </w:r>
      <w:r>
        <w:rPr>
          <w:rFonts w:ascii="Times New Roman" w:eastAsia="FangSong_GB2312" w:hAnsi="Times New Roman"/>
          <w:sz w:val="32"/>
          <w:szCs w:val="32"/>
        </w:rPr>
        <w:t>t</w:t>
      </w:r>
      <w:r>
        <w:rPr>
          <w:rFonts w:ascii="Times New Roman" w:eastAsia="FangSong_GB2312" w:hAnsi="Times New Roman"/>
          <w:sz w:val="32"/>
          <w:szCs w:val="32"/>
        </w:rPr>
        <w:t>检验或秩和检验；同时，计算各参数随时间变化的回归系数（斜率</w:t>
      </w:r>
      <w:r>
        <w:rPr>
          <w:rFonts w:ascii="Times New Roman" w:eastAsia="FangSong_GB2312" w:hAnsi="Times New Roman"/>
          <w:i/>
          <w:sz w:val="32"/>
          <w:szCs w:val="32"/>
        </w:rPr>
        <w:t>k</w:t>
      </w:r>
      <w:r>
        <w:rPr>
          <w:rFonts w:ascii="Times New Roman" w:eastAsia="FangSong_GB2312" w:hAnsi="Times New Roman"/>
          <w:sz w:val="32"/>
          <w:szCs w:val="32"/>
        </w:rPr>
        <w:t>值），显著性水平均为</w:t>
      </w:r>
      <w:r>
        <w:rPr>
          <w:rFonts w:ascii="Times New Roman" w:eastAsia="FangSong_GB2312" w:hAnsi="Times New Roman"/>
          <w:i/>
          <w:iCs/>
          <w:sz w:val="32"/>
          <w:szCs w:val="32"/>
        </w:rPr>
        <w:t>P&lt;0.05</w:t>
      </w:r>
      <w:r>
        <w:rPr>
          <w:rFonts w:ascii="Times New Roman" w:eastAsia="FangSong_GB2312" w:hAnsi="Times New Roman"/>
          <w:sz w:val="32"/>
          <w:szCs w:val="32"/>
        </w:rPr>
        <w:t>。</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3.8  </w:t>
      </w:r>
      <w:r>
        <w:rPr>
          <w:rFonts w:ascii="Times New Roman" w:eastAsia="FangSong_GB2312" w:hAnsi="Times New Roman"/>
          <w:sz w:val="32"/>
          <w:szCs w:val="32"/>
        </w:rPr>
        <w:t>试验结论</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试验产品涂抹前后任一时间点肤色视觉评分差值或</w:t>
      </w:r>
      <w:r>
        <w:rPr>
          <w:rFonts w:ascii="Times New Roman" w:eastAsia="FangSong_GB2312" w:hAnsi="Times New Roman"/>
          <w:sz w:val="32"/>
          <w:szCs w:val="32"/>
        </w:rPr>
        <w:t>ITA°</w:t>
      </w:r>
      <w:r>
        <w:rPr>
          <w:rFonts w:ascii="Times New Roman" w:eastAsia="FangSong_GB2312" w:hAnsi="Times New Roman"/>
          <w:sz w:val="32"/>
          <w:szCs w:val="32"/>
        </w:rPr>
        <w:t>差值与阴性对照相比有显著改善（</w:t>
      </w:r>
      <w:r>
        <w:rPr>
          <w:rFonts w:ascii="Times New Roman" w:eastAsia="FangSong_GB2312" w:hAnsi="Times New Roman"/>
          <w:i/>
          <w:iCs/>
          <w:sz w:val="32"/>
          <w:szCs w:val="32"/>
        </w:rPr>
        <w:t>P</w:t>
      </w:r>
      <w:r>
        <w:rPr>
          <w:rFonts w:ascii="Times New Roman" w:eastAsia="FangSong_GB2312" w:hAnsi="Times New Roman"/>
          <w:sz w:val="32"/>
          <w:szCs w:val="32"/>
        </w:rPr>
        <w:t>&lt;0.05</w:t>
      </w:r>
      <w:r>
        <w:rPr>
          <w:rFonts w:ascii="Times New Roman" w:eastAsia="FangSong_GB2312" w:hAnsi="Times New Roman"/>
          <w:sz w:val="32"/>
          <w:szCs w:val="32"/>
        </w:rPr>
        <w:t>），或经回归系数分析整体判断试验产品与阴性对照相比皮肤黑化显著改善时（</w:t>
      </w:r>
      <w:r>
        <w:rPr>
          <w:rFonts w:ascii="Times New Roman" w:eastAsia="FangSong_GB2312" w:hAnsi="Times New Roman"/>
          <w:i/>
          <w:iCs/>
          <w:sz w:val="32"/>
          <w:szCs w:val="32"/>
        </w:rPr>
        <w:t>P</w:t>
      </w:r>
      <w:r>
        <w:rPr>
          <w:rFonts w:ascii="Times New Roman" w:eastAsia="FangSong_GB2312" w:hAnsi="Times New Roman"/>
          <w:sz w:val="32"/>
          <w:szCs w:val="32"/>
        </w:rPr>
        <w:t>&lt;0.05</w:t>
      </w:r>
      <w:r>
        <w:rPr>
          <w:rFonts w:ascii="Times New Roman" w:eastAsia="FangSong_GB2312" w:hAnsi="Times New Roman"/>
          <w:sz w:val="32"/>
          <w:szCs w:val="32"/>
        </w:rPr>
        <w:t>），则认定试验产品具有祛斑美白功效性，否则认为试验产品无祛斑美白功效。</w:t>
      </w:r>
    </w:p>
    <w:p w:rsidR="003329D9" w:rsidRDefault="003329D9" w:rsidP="003329D9">
      <w:pPr>
        <w:adjustRightInd w:val="0"/>
        <w:snapToGrid w:val="0"/>
        <w:spacing w:before="140" w:after="140" w:line="360" w:lineRule="auto"/>
        <w:ind w:firstLineChars="200" w:firstLine="640"/>
        <w:rPr>
          <w:rFonts w:ascii="Times New Roman" w:eastAsia="SimHei" w:hAnsi="Times New Roman"/>
          <w:sz w:val="32"/>
          <w:szCs w:val="32"/>
        </w:rPr>
      </w:pPr>
      <w:r>
        <w:rPr>
          <w:rFonts w:ascii="Times New Roman" w:eastAsia="SimHei" w:hAnsi="Times New Roman"/>
          <w:sz w:val="32"/>
          <w:szCs w:val="32"/>
        </w:rPr>
        <w:t xml:space="preserve">4  </w:t>
      </w:r>
      <w:r>
        <w:rPr>
          <w:rFonts w:ascii="Times New Roman" w:eastAsia="SimHei" w:hAnsi="Times New Roman" w:hint="eastAsia"/>
          <w:sz w:val="32"/>
          <w:szCs w:val="32"/>
        </w:rPr>
        <w:t>检验</w:t>
      </w:r>
      <w:r>
        <w:rPr>
          <w:rFonts w:ascii="Times New Roman" w:eastAsia="SimHei" w:hAnsi="Times New Roman"/>
          <w:sz w:val="32"/>
          <w:szCs w:val="32"/>
        </w:rPr>
        <w:t>报告</w:t>
      </w:r>
    </w:p>
    <w:p w:rsidR="003329D9" w:rsidRDefault="003329D9" w:rsidP="003329D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hint="eastAsia"/>
          <w:sz w:val="32"/>
          <w:szCs w:val="32"/>
        </w:rPr>
        <w:t>检验</w:t>
      </w:r>
      <w:r>
        <w:rPr>
          <w:rFonts w:ascii="Times New Roman" w:eastAsia="FangSong_GB2312" w:hAnsi="Times New Roman"/>
          <w:sz w:val="32"/>
          <w:szCs w:val="32"/>
        </w:rPr>
        <w:t>报告应包括下列内容：样品编号、名称、生产批号、生产及送检单位、样品物态描述以及检验起止时间等，检验项目、材料和方法、检验结果、结论。检验报告应有</w:t>
      </w:r>
      <w:r>
        <w:rPr>
          <w:rFonts w:ascii="Times New Roman" w:eastAsia="FangSong_GB2312" w:hAnsi="Times New Roman" w:hint="eastAsia"/>
          <w:sz w:val="32"/>
          <w:szCs w:val="32"/>
        </w:rPr>
        <w:t>授权签字人签字，归档报告应有</w:t>
      </w:r>
      <w:r>
        <w:rPr>
          <w:rFonts w:ascii="Times New Roman" w:eastAsia="FangSong_GB2312" w:hAnsi="Times New Roman"/>
          <w:sz w:val="32"/>
          <w:szCs w:val="32"/>
        </w:rPr>
        <w:t>检验人、校核人和授权签</w:t>
      </w:r>
      <w:r>
        <w:rPr>
          <w:rFonts w:ascii="Times New Roman" w:eastAsia="FangSong_GB2312" w:hAnsi="Times New Roman"/>
          <w:sz w:val="32"/>
          <w:szCs w:val="32"/>
        </w:rPr>
        <w:lastRenderedPageBreak/>
        <w:t>字人分别签字，</w:t>
      </w:r>
      <w:r>
        <w:rPr>
          <w:rFonts w:ascii="Times New Roman" w:eastAsia="FangSong_GB2312" w:hAnsi="Times New Roman" w:hint="eastAsia"/>
          <w:sz w:val="32"/>
          <w:szCs w:val="32"/>
        </w:rPr>
        <w:t>均需</w:t>
      </w:r>
      <w:r>
        <w:rPr>
          <w:rFonts w:ascii="Times New Roman" w:eastAsia="FangSong_GB2312" w:hAnsi="Times New Roman"/>
          <w:sz w:val="32"/>
          <w:szCs w:val="32"/>
        </w:rPr>
        <w:t>加盖试验机构检验检测专用章或公章。</w:t>
      </w:r>
      <w:r>
        <w:rPr>
          <w:rFonts w:ascii="Times New Roman" w:eastAsia="FangSong_GB2312" w:hAnsi="Times New Roman"/>
          <w:color w:val="000000"/>
          <w:sz w:val="32"/>
          <w:szCs w:val="32"/>
        </w:rPr>
        <w:t>其中检验结果以表格形式给出，如下表</w:t>
      </w:r>
      <w:r>
        <w:rPr>
          <w:rFonts w:ascii="Times New Roman" w:eastAsia="FangSong_GB2312" w:hAnsi="Times New Roman"/>
          <w:color w:val="000000"/>
          <w:sz w:val="32"/>
          <w:szCs w:val="32"/>
        </w:rPr>
        <w:t>1</w:t>
      </w:r>
      <w:r>
        <w:rPr>
          <w:rFonts w:ascii="Times New Roman" w:eastAsia="FangSong_GB2312" w:hAnsi="Times New Roman" w:hint="eastAsia"/>
          <w:color w:val="000000"/>
          <w:sz w:val="32"/>
          <w:szCs w:val="32"/>
        </w:rPr>
        <w:t>~</w:t>
      </w:r>
      <w:r>
        <w:rPr>
          <w:rFonts w:ascii="Times New Roman" w:eastAsia="FangSong_GB2312" w:hAnsi="Times New Roman"/>
          <w:color w:val="000000"/>
          <w:sz w:val="32"/>
          <w:szCs w:val="32"/>
        </w:rPr>
        <w:t>2</w:t>
      </w:r>
      <w:r>
        <w:rPr>
          <w:rFonts w:ascii="Times New Roman" w:eastAsia="FangSong_GB2312" w:hAnsi="Times New Roman"/>
          <w:color w:val="000000"/>
          <w:sz w:val="32"/>
          <w:szCs w:val="32"/>
        </w:rPr>
        <w:t>：</w:t>
      </w: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sectPr w:rsidR="003329D9">
          <w:headerReference w:type="default" r:id="rId9"/>
          <w:footerReference w:type="default" r:id="rId10"/>
          <w:pgSz w:w="11906" w:h="16838"/>
          <w:pgMar w:top="1440" w:right="1800" w:bottom="1440" w:left="1800" w:header="851" w:footer="992" w:gutter="0"/>
          <w:cols w:space="720"/>
          <w:docGrid w:type="lines" w:linePitch="312"/>
        </w:sectPr>
      </w:pPr>
    </w:p>
    <w:p w:rsidR="003329D9" w:rsidRDefault="003329D9" w:rsidP="003329D9">
      <w:pPr>
        <w:spacing w:afterLines="50" w:after="156" w:line="400" w:lineRule="exact"/>
        <w:jc w:val="center"/>
        <w:rPr>
          <w:rFonts w:ascii="Times New Roman" w:eastAsia="SimHei" w:hAnsi="Times New Roman"/>
          <w:color w:val="000000"/>
          <w:kern w:val="0"/>
          <w:sz w:val="28"/>
          <w:szCs w:val="28"/>
        </w:rPr>
      </w:pPr>
      <w:r>
        <w:rPr>
          <w:rFonts w:ascii="Times New Roman" w:eastAsia="SimHei" w:hAnsi="Times New Roman" w:hint="eastAsia"/>
          <w:color w:val="000000"/>
          <w:kern w:val="0"/>
          <w:sz w:val="28"/>
          <w:szCs w:val="28"/>
        </w:rPr>
        <w:lastRenderedPageBreak/>
        <w:t>表</w:t>
      </w:r>
      <w:r>
        <w:rPr>
          <w:rFonts w:ascii="Times New Roman" w:eastAsia="SimHei" w:hAnsi="Times New Roman"/>
          <w:color w:val="000000"/>
          <w:kern w:val="0"/>
          <w:sz w:val="28"/>
          <w:szCs w:val="28"/>
        </w:rPr>
        <w:t>1</w:t>
      </w:r>
      <w:r>
        <w:rPr>
          <w:rFonts w:ascii="Times New Roman" w:eastAsia="SimHei" w:hAnsi="Times New Roman" w:hint="eastAsia"/>
          <w:color w:val="000000"/>
          <w:kern w:val="0"/>
          <w:sz w:val="28"/>
          <w:szCs w:val="28"/>
        </w:rPr>
        <w:t xml:space="preserve">  </w:t>
      </w:r>
      <w:r>
        <w:rPr>
          <w:rFonts w:ascii="Times New Roman" w:eastAsia="SimHei" w:hAnsi="Times New Roman" w:hint="eastAsia"/>
          <w:color w:val="000000"/>
          <w:kern w:val="0"/>
          <w:sz w:val="28"/>
          <w:szCs w:val="28"/>
        </w:rPr>
        <w:t>试验产品及对照检测结果</w:t>
      </w:r>
    </w:p>
    <w:tbl>
      <w:tblPr>
        <w:tblW w:w="0" w:type="auto"/>
        <w:jc w:val="center"/>
        <w:tblLayout w:type="fixed"/>
        <w:tblLook w:val="0000" w:firstRow="0" w:lastRow="0" w:firstColumn="0" w:lastColumn="0" w:noHBand="0" w:noVBand="0"/>
      </w:tblPr>
      <w:tblGrid>
        <w:gridCol w:w="419"/>
        <w:gridCol w:w="1021"/>
        <w:gridCol w:w="955"/>
        <w:gridCol w:w="488"/>
        <w:gridCol w:w="488"/>
        <w:gridCol w:w="698"/>
        <w:gridCol w:w="605"/>
        <w:gridCol w:w="758"/>
        <w:gridCol w:w="596"/>
        <w:gridCol w:w="758"/>
        <w:gridCol w:w="577"/>
        <w:gridCol w:w="758"/>
        <w:gridCol w:w="513"/>
        <w:gridCol w:w="758"/>
        <w:gridCol w:w="519"/>
      </w:tblGrid>
      <w:tr w:rsidR="003329D9" w:rsidTr="00BF3680">
        <w:trPr>
          <w:trHeight w:val="404"/>
          <w:jc w:val="center"/>
        </w:trPr>
        <w:tc>
          <w:tcPr>
            <w:tcW w:w="419"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受试物</w:t>
            </w:r>
          </w:p>
        </w:tc>
        <w:tc>
          <w:tcPr>
            <w:tcW w:w="1021"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受试者</w:t>
            </w:r>
          </w:p>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编号</w:t>
            </w:r>
          </w:p>
        </w:tc>
        <w:tc>
          <w:tcPr>
            <w:tcW w:w="955" w:type="dxa"/>
            <w:vMerge w:val="restart"/>
            <w:tcBorders>
              <w:top w:val="single" w:sz="12" w:space="0" w:color="auto"/>
            </w:tcBorders>
            <w:vAlign w:val="center"/>
          </w:tcPr>
          <w:p w:rsidR="003329D9" w:rsidRDefault="003329D9" w:rsidP="003329D9">
            <w:pPr>
              <w:tabs>
                <w:tab w:val="left" w:pos="851"/>
              </w:tabs>
              <w:adjustRightInd w:val="0"/>
              <w:snapToGrid w:val="0"/>
              <w:ind w:leftChars="-87" w:left="-183" w:rightChars="-49" w:right="-103" w:firstLine="1"/>
              <w:jc w:val="center"/>
              <w:rPr>
                <w:rFonts w:ascii="Times New Roman" w:hAnsi="Times New Roman"/>
                <w:color w:val="000000"/>
                <w:sz w:val="18"/>
                <w:szCs w:val="18"/>
              </w:rPr>
            </w:pPr>
            <w:r>
              <w:rPr>
                <w:rFonts w:ascii="Times New Roman" w:hAnsi="Times New Roman" w:hint="eastAsia"/>
                <w:color w:val="000000"/>
                <w:sz w:val="18"/>
                <w:szCs w:val="18"/>
              </w:rPr>
              <w:t>姓名</w:t>
            </w:r>
          </w:p>
          <w:p w:rsidR="003329D9" w:rsidRDefault="003329D9" w:rsidP="003329D9">
            <w:pPr>
              <w:tabs>
                <w:tab w:val="left" w:pos="851"/>
              </w:tabs>
              <w:adjustRightInd w:val="0"/>
              <w:snapToGrid w:val="0"/>
              <w:ind w:leftChars="-87" w:left="-183" w:rightChars="-49" w:right="-103" w:firstLine="2"/>
              <w:jc w:val="center"/>
              <w:rPr>
                <w:rFonts w:ascii="Times New Roman" w:hAnsi="Times New Roman"/>
                <w:color w:val="000000"/>
                <w:sz w:val="18"/>
                <w:szCs w:val="18"/>
              </w:rPr>
            </w:pPr>
            <w:r>
              <w:rPr>
                <w:rFonts w:ascii="Times New Roman" w:hAnsi="Times New Roman" w:hint="eastAsia"/>
                <w:color w:val="000000"/>
                <w:sz w:val="18"/>
                <w:szCs w:val="18"/>
              </w:rPr>
              <w:t>（首字母）</w:t>
            </w:r>
          </w:p>
        </w:tc>
        <w:tc>
          <w:tcPr>
            <w:tcW w:w="488"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性别</w:t>
            </w:r>
          </w:p>
        </w:tc>
        <w:tc>
          <w:tcPr>
            <w:tcW w:w="488"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年龄</w:t>
            </w:r>
          </w:p>
        </w:tc>
        <w:tc>
          <w:tcPr>
            <w:tcW w:w="1303" w:type="dxa"/>
            <w:gridSpan w:val="2"/>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使用前</w:t>
            </w:r>
          </w:p>
        </w:tc>
        <w:tc>
          <w:tcPr>
            <w:tcW w:w="5237" w:type="dxa"/>
            <w:gridSpan w:val="8"/>
            <w:tcBorders>
              <w:top w:val="single" w:sz="12"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使用后</w:t>
            </w:r>
          </w:p>
        </w:tc>
      </w:tr>
      <w:tr w:rsidR="003329D9" w:rsidTr="00BF3680">
        <w:trPr>
          <w:trHeight w:val="416"/>
          <w:jc w:val="center"/>
        </w:trPr>
        <w:tc>
          <w:tcPr>
            <w:tcW w:w="419"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021"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955"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03" w:type="dxa"/>
            <w:gridSpan w:val="2"/>
            <w:vMerge/>
            <w:tcBorders>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54"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1</w:t>
            </w:r>
            <w:r>
              <w:rPr>
                <w:rFonts w:ascii="Times New Roman" w:hAnsi="Times New Roman" w:hint="eastAsia"/>
                <w:color w:val="000000"/>
                <w:sz w:val="18"/>
                <w:szCs w:val="18"/>
              </w:rPr>
              <w:t>周</w:t>
            </w:r>
          </w:p>
        </w:tc>
        <w:tc>
          <w:tcPr>
            <w:tcW w:w="1335"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2</w:t>
            </w:r>
            <w:r>
              <w:rPr>
                <w:rFonts w:ascii="Times New Roman" w:hAnsi="Times New Roman" w:hint="eastAsia"/>
                <w:color w:val="000000"/>
                <w:sz w:val="18"/>
                <w:szCs w:val="18"/>
              </w:rPr>
              <w:t>周</w:t>
            </w:r>
          </w:p>
        </w:tc>
        <w:tc>
          <w:tcPr>
            <w:tcW w:w="1271"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3</w:t>
            </w:r>
            <w:r>
              <w:rPr>
                <w:rFonts w:ascii="Times New Roman" w:hAnsi="Times New Roman" w:hint="eastAsia"/>
                <w:color w:val="000000"/>
                <w:sz w:val="18"/>
                <w:szCs w:val="18"/>
              </w:rPr>
              <w:t>周</w:t>
            </w:r>
          </w:p>
        </w:tc>
        <w:tc>
          <w:tcPr>
            <w:tcW w:w="1277"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4</w:t>
            </w:r>
            <w:r>
              <w:rPr>
                <w:rFonts w:ascii="Times New Roman" w:hAnsi="Times New Roman"/>
                <w:color w:val="000000"/>
                <w:sz w:val="18"/>
                <w:szCs w:val="18"/>
              </w:rPr>
              <w:t>周</w:t>
            </w:r>
          </w:p>
        </w:tc>
      </w:tr>
      <w:tr w:rsidR="003329D9" w:rsidTr="00BF3680">
        <w:trPr>
          <w:trHeight w:val="421"/>
          <w:jc w:val="center"/>
        </w:trPr>
        <w:tc>
          <w:tcPr>
            <w:tcW w:w="419"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021"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955"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698"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605"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MI</w:t>
            </w:r>
          </w:p>
        </w:tc>
        <w:tc>
          <w:tcPr>
            <w:tcW w:w="758"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596"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MI</w:t>
            </w:r>
          </w:p>
        </w:tc>
        <w:tc>
          <w:tcPr>
            <w:tcW w:w="758"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577"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MI</w:t>
            </w:r>
          </w:p>
        </w:tc>
        <w:tc>
          <w:tcPr>
            <w:tcW w:w="758"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513"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MI</w:t>
            </w:r>
          </w:p>
        </w:tc>
        <w:tc>
          <w:tcPr>
            <w:tcW w:w="758"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519"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rightChars="-20" w:right="-42"/>
              <w:jc w:val="center"/>
              <w:rPr>
                <w:rFonts w:ascii="Times New Roman" w:hAnsi="Times New Roman" w:hint="eastAsia"/>
                <w:color w:val="000000"/>
                <w:sz w:val="18"/>
                <w:szCs w:val="18"/>
              </w:rPr>
            </w:pPr>
            <w:r>
              <w:rPr>
                <w:rFonts w:ascii="Times New Roman" w:hAnsi="Times New Roman" w:hint="eastAsia"/>
                <w:color w:val="000000"/>
                <w:sz w:val="18"/>
                <w:szCs w:val="18"/>
              </w:rPr>
              <w:t>MI</w:t>
            </w:r>
          </w:p>
        </w:tc>
      </w:tr>
      <w:tr w:rsidR="003329D9" w:rsidTr="00BF3680">
        <w:trPr>
          <w:trHeight w:val="3864"/>
          <w:jc w:val="center"/>
        </w:trPr>
        <w:tc>
          <w:tcPr>
            <w:tcW w:w="41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试验产品</w:t>
            </w:r>
          </w:p>
        </w:tc>
        <w:tc>
          <w:tcPr>
            <w:tcW w:w="102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平均值</w:t>
            </w:r>
            <w:r>
              <w:rPr>
                <w:rFonts w:ascii="Times New Roman" w:hAnsi="Times New Roman" w:hint="eastAsia"/>
                <w:color w:val="000000"/>
                <w:position w:val="-4"/>
                <w:sz w:val="18"/>
                <w:szCs w:val="18"/>
              </w:rPr>
              <w:object w:dxaOrig="219" w:dyaOrig="279">
                <v:shape id="对象 81" o:spid="_x0000_i1026" type="#_x0000_t75" style="width:11pt;height:13.95pt;mso-position-horizontal-relative:page;mso-position-vertical-relative:page" o:ole="">
                  <v:fill o:detectmouseclick="t"/>
                  <v:imagedata r:id="rId11" o:title=""/>
                </v:shape>
                <o:OLEObject Type="Embed" ProgID="Equation.KSEE3" ShapeID="对象 81" DrawAspect="Content" ObjectID="_1676269490" r:id="rId12">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0" w:author=" " w:date="2021-02-26T02:11:00Z">
                      <w:rPr>
                        <w:rFonts w:ascii="Cambria Math" w:hAnsi="Cambria Math"/>
                        <w:i/>
                        <w:color w:val="000000"/>
                        <w:kern w:val="0"/>
                        <w:sz w:val="20"/>
                      </w:rPr>
                    </w:ins>
                  </m:ctrlPr>
                </m:accPr>
                <m:e>
                  <m:r>
                    <w:ins w:id="1"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标准差</w:t>
            </w:r>
            <w:r>
              <w:rPr>
                <w:rFonts w:ascii="Times New Roman" w:hAnsi="Times New Roman" w:hint="eastAsia"/>
                <w:color w:val="000000"/>
                <w:sz w:val="18"/>
                <w:szCs w:val="18"/>
              </w:rPr>
              <w:t>SD</w:t>
            </w:r>
          </w:p>
        </w:tc>
        <w:tc>
          <w:tcPr>
            <w:tcW w:w="9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69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60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96"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77"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1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1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r>
      <w:tr w:rsidR="003329D9" w:rsidTr="00BF3680">
        <w:trPr>
          <w:trHeight w:val="3864"/>
          <w:jc w:val="center"/>
        </w:trPr>
        <w:tc>
          <w:tcPr>
            <w:tcW w:w="41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阴性对照</w:t>
            </w:r>
          </w:p>
        </w:tc>
        <w:tc>
          <w:tcPr>
            <w:tcW w:w="102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平均值</w:t>
            </w:r>
            <w:r>
              <w:rPr>
                <w:rFonts w:ascii="Times New Roman" w:hAnsi="Times New Roman" w:hint="eastAsia"/>
                <w:color w:val="000000"/>
                <w:position w:val="-4"/>
                <w:sz w:val="18"/>
                <w:szCs w:val="18"/>
              </w:rPr>
              <w:object w:dxaOrig="219" w:dyaOrig="279">
                <v:shape id="对象 82" o:spid="_x0000_i1027" type="#_x0000_t75" style="width:11pt;height:13.95pt;mso-position-horizontal-relative:page;mso-position-vertical-relative:page" o:ole="">
                  <v:imagedata r:id="rId11" o:title=""/>
                </v:shape>
                <o:OLEObject Type="Embed" ProgID="Equation.KSEE3" ShapeID="对象 82" DrawAspect="Content" ObjectID="_1676269491" r:id="rId13">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2" w:author=" " w:date="2021-02-26T02:11:00Z">
                      <w:rPr>
                        <w:rFonts w:ascii="Cambria Math" w:hAnsi="Cambria Math"/>
                        <w:i/>
                        <w:color w:val="000000"/>
                        <w:kern w:val="0"/>
                        <w:sz w:val="20"/>
                      </w:rPr>
                    </w:ins>
                  </m:ctrlPr>
                </m:accPr>
                <m:e>
                  <m:r>
                    <w:ins w:id="3"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标准差</w:t>
            </w:r>
            <w:r>
              <w:rPr>
                <w:rFonts w:ascii="Times New Roman" w:hAnsi="Times New Roman" w:hint="eastAsia"/>
                <w:color w:val="000000"/>
                <w:sz w:val="18"/>
                <w:szCs w:val="18"/>
              </w:rPr>
              <w:t>SD</w:t>
            </w:r>
          </w:p>
        </w:tc>
        <w:tc>
          <w:tcPr>
            <w:tcW w:w="9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69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60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96"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77"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1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1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r>
      <w:tr w:rsidR="003329D9" w:rsidTr="00BF3680">
        <w:trPr>
          <w:trHeight w:val="3864"/>
          <w:jc w:val="center"/>
        </w:trPr>
        <w:tc>
          <w:tcPr>
            <w:tcW w:w="419"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阳性对照</w:t>
            </w:r>
          </w:p>
        </w:tc>
        <w:tc>
          <w:tcPr>
            <w:tcW w:w="1021"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平均值</w:t>
            </w:r>
            <w:r>
              <w:rPr>
                <w:rFonts w:ascii="Times New Roman" w:hAnsi="Times New Roman" w:hint="eastAsia"/>
                <w:color w:val="000000"/>
                <w:position w:val="-4"/>
                <w:sz w:val="18"/>
                <w:szCs w:val="18"/>
              </w:rPr>
              <w:object w:dxaOrig="219" w:dyaOrig="279">
                <v:shape id="对象 83" o:spid="_x0000_i1028" type="#_x0000_t75" style="width:11pt;height:13.95pt;mso-position-horizontal-relative:page;mso-position-vertical-relative:page" o:ole="">
                  <v:imagedata r:id="rId11" o:title=""/>
                </v:shape>
                <o:OLEObject Type="Embed" ProgID="Equation.KSEE3" ShapeID="对象 83" DrawAspect="Content" ObjectID="_1676269492" r:id="rId14">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4" w:author=" " w:date="2021-02-26T02:11:00Z">
                      <w:rPr>
                        <w:rFonts w:ascii="Cambria Math" w:hAnsi="Cambria Math"/>
                        <w:i/>
                        <w:color w:val="000000"/>
                        <w:kern w:val="0"/>
                        <w:sz w:val="20"/>
                      </w:rPr>
                    </w:ins>
                  </m:ctrlPr>
                </m:accPr>
                <m:e>
                  <m:r>
                    <w:ins w:id="5"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标准差</w:t>
            </w:r>
            <w:r>
              <w:rPr>
                <w:rFonts w:ascii="Times New Roman" w:hAnsi="Times New Roman" w:hint="eastAsia"/>
                <w:color w:val="000000"/>
                <w:sz w:val="18"/>
                <w:szCs w:val="18"/>
              </w:rPr>
              <w:t>SD</w:t>
            </w:r>
          </w:p>
        </w:tc>
        <w:tc>
          <w:tcPr>
            <w:tcW w:w="9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69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60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96"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77"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13"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75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519"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r>
    </w:tbl>
    <w:p w:rsidR="003329D9" w:rsidRDefault="003329D9" w:rsidP="003329D9">
      <w:pPr>
        <w:autoSpaceDE w:val="0"/>
        <w:autoSpaceDN w:val="0"/>
        <w:adjustRightInd w:val="0"/>
        <w:snapToGrid w:val="0"/>
        <w:spacing w:line="360" w:lineRule="auto"/>
        <w:rPr>
          <w:rFonts w:ascii="Times New Roman" w:eastAsia="FangSong_GB2312" w:hAnsi="Times New Roman"/>
          <w:sz w:val="32"/>
          <w:szCs w:val="32"/>
        </w:rPr>
      </w:pPr>
      <w:r>
        <w:rPr>
          <w:rFonts w:ascii="SimSun" w:hAnsi="SimSun" w:hint="eastAsia"/>
          <w:sz w:val="18"/>
          <w:szCs w:val="18"/>
        </w:rPr>
        <w:t>注：</w:t>
      </w:r>
      <w:r>
        <w:rPr>
          <w:rFonts w:ascii="SimSun" w:hAnsi="SimSun" w:hint="eastAsia"/>
          <w:color w:val="000000"/>
          <w:kern w:val="0"/>
          <w:sz w:val="18"/>
          <w:szCs w:val="18"/>
        </w:rPr>
        <w:t>计量资料数据结果表</w:t>
      </w: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sectPr w:rsidR="003329D9">
          <w:pgSz w:w="11906" w:h="16838"/>
          <w:pgMar w:top="1440" w:right="1800" w:bottom="1440" w:left="1800" w:header="851" w:footer="992" w:gutter="0"/>
          <w:cols w:space="720"/>
          <w:docGrid w:type="lines" w:linePitch="312"/>
        </w:sectPr>
      </w:pPr>
    </w:p>
    <w:p w:rsidR="003329D9" w:rsidRDefault="003329D9" w:rsidP="003329D9">
      <w:pPr>
        <w:spacing w:afterLines="50" w:after="156" w:line="400" w:lineRule="exact"/>
        <w:jc w:val="center"/>
        <w:rPr>
          <w:rFonts w:ascii="Times New Roman" w:eastAsia="SimHei" w:hAnsi="Times New Roman"/>
          <w:color w:val="000000"/>
          <w:kern w:val="0"/>
          <w:sz w:val="28"/>
          <w:szCs w:val="28"/>
        </w:rPr>
      </w:pPr>
      <w:r>
        <w:rPr>
          <w:rFonts w:ascii="Times New Roman" w:eastAsia="SimHei" w:hAnsi="Times New Roman" w:hint="eastAsia"/>
          <w:color w:val="000000"/>
          <w:kern w:val="0"/>
          <w:sz w:val="28"/>
          <w:szCs w:val="28"/>
        </w:rPr>
        <w:lastRenderedPageBreak/>
        <w:t>表</w:t>
      </w:r>
      <w:r>
        <w:rPr>
          <w:rFonts w:ascii="Times New Roman" w:eastAsia="SimHei" w:hAnsi="Times New Roman"/>
          <w:color w:val="000000"/>
          <w:kern w:val="0"/>
          <w:sz w:val="28"/>
          <w:szCs w:val="28"/>
        </w:rPr>
        <w:t>2</w:t>
      </w:r>
      <w:r>
        <w:rPr>
          <w:rFonts w:ascii="Times New Roman" w:eastAsia="SimHei" w:hAnsi="Times New Roman" w:hint="eastAsia"/>
          <w:color w:val="000000"/>
          <w:kern w:val="0"/>
          <w:sz w:val="28"/>
          <w:szCs w:val="28"/>
        </w:rPr>
        <w:t xml:space="preserve">  </w:t>
      </w:r>
      <w:r>
        <w:rPr>
          <w:rFonts w:ascii="Times New Roman" w:eastAsia="SimHei" w:hAnsi="Times New Roman" w:hint="eastAsia"/>
          <w:color w:val="000000"/>
          <w:kern w:val="0"/>
          <w:sz w:val="28"/>
          <w:szCs w:val="28"/>
        </w:rPr>
        <w:t>试验产品及对照检测结果</w:t>
      </w:r>
    </w:p>
    <w:tbl>
      <w:tblPr>
        <w:tblW w:w="0" w:type="auto"/>
        <w:jc w:val="center"/>
        <w:tblLayout w:type="fixed"/>
        <w:tblLook w:val="0000" w:firstRow="0" w:lastRow="0" w:firstColumn="0" w:lastColumn="0" w:noHBand="0" w:noVBand="0"/>
      </w:tblPr>
      <w:tblGrid>
        <w:gridCol w:w="371"/>
        <w:gridCol w:w="1373"/>
        <w:gridCol w:w="955"/>
        <w:gridCol w:w="488"/>
        <w:gridCol w:w="488"/>
        <w:gridCol w:w="1111"/>
        <w:gridCol w:w="1172"/>
        <w:gridCol w:w="125"/>
        <w:gridCol w:w="1043"/>
        <w:gridCol w:w="125"/>
        <w:gridCol w:w="1067"/>
        <w:gridCol w:w="109"/>
        <w:gridCol w:w="1110"/>
      </w:tblGrid>
      <w:tr w:rsidR="003329D9" w:rsidTr="00BF3680">
        <w:trPr>
          <w:trHeight w:val="404"/>
          <w:jc w:val="center"/>
        </w:trPr>
        <w:tc>
          <w:tcPr>
            <w:tcW w:w="371"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受试物</w:t>
            </w:r>
          </w:p>
        </w:tc>
        <w:tc>
          <w:tcPr>
            <w:tcW w:w="1373"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受试者编号</w:t>
            </w:r>
          </w:p>
        </w:tc>
        <w:tc>
          <w:tcPr>
            <w:tcW w:w="955" w:type="dxa"/>
            <w:vMerge w:val="restart"/>
            <w:tcBorders>
              <w:top w:val="single" w:sz="12" w:space="0" w:color="auto"/>
            </w:tcBorders>
            <w:vAlign w:val="center"/>
          </w:tcPr>
          <w:p w:rsidR="003329D9" w:rsidRDefault="003329D9" w:rsidP="003329D9">
            <w:pPr>
              <w:tabs>
                <w:tab w:val="left" w:pos="851"/>
              </w:tabs>
              <w:adjustRightInd w:val="0"/>
              <w:snapToGrid w:val="0"/>
              <w:ind w:leftChars="-87" w:left="-183" w:rightChars="-49" w:right="-103" w:firstLine="1"/>
              <w:jc w:val="center"/>
              <w:rPr>
                <w:rFonts w:ascii="Times New Roman" w:hAnsi="Times New Roman"/>
                <w:color w:val="000000"/>
                <w:sz w:val="18"/>
                <w:szCs w:val="18"/>
              </w:rPr>
            </w:pPr>
            <w:r>
              <w:rPr>
                <w:rFonts w:ascii="Times New Roman" w:hAnsi="Times New Roman" w:hint="eastAsia"/>
                <w:color w:val="000000"/>
                <w:sz w:val="18"/>
                <w:szCs w:val="18"/>
              </w:rPr>
              <w:t>姓名</w:t>
            </w:r>
          </w:p>
          <w:p w:rsidR="003329D9" w:rsidRDefault="003329D9" w:rsidP="003329D9">
            <w:pPr>
              <w:tabs>
                <w:tab w:val="left" w:pos="851"/>
              </w:tabs>
              <w:adjustRightInd w:val="0"/>
              <w:snapToGrid w:val="0"/>
              <w:ind w:leftChars="-87" w:left="-183" w:rightChars="-49" w:right="-103" w:firstLine="2"/>
              <w:jc w:val="center"/>
              <w:rPr>
                <w:rFonts w:ascii="Times New Roman" w:hAnsi="Times New Roman"/>
                <w:color w:val="000000"/>
                <w:sz w:val="18"/>
                <w:szCs w:val="18"/>
              </w:rPr>
            </w:pPr>
            <w:r>
              <w:rPr>
                <w:rFonts w:ascii="Times New Roman" w:hAnsi="Times New Roman" w:hint="eastAsia"/>
                <w:color w:val="000000"/>
                <w:sz w:val="18"/>
                <w:szCs w:val="18"/>
              </w:rPr>
              <w:t>（首字母）</w:t>
            </w:r>
          </w:p>
        </w:tc>
        <w:tc>
          <w:tcPr>
            <w:tcW w:w="488"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性别</w:t>
            </w:r>
          </w:p>
        </w:tc>
        <w:tc>
          <w:tcPr>
            <w:tcW w:w="488"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年龄</w:t>
            </w:r>
          </w:p>
        </w:tc>
        <w:tc>
          <w:tcPr>
            <w:tcW w:w="1111"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使用前</w:t>
            </w:r>
          </w:p>
        </w:tc>
        <w:tc>
          <w:tcPr>
            <w:tcW w:w="4751" w:type="dxa"/>
            <w:gridSpan w:val="7"/>
            <w:tcBorders>
              <w:top w:val="single" w:sz="12"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使用后</w:t>
            </w:r>
          </w:p>
        </w:tc>
      </w:tr>
      <w:tr w:rsidR="003329D9" w:rsidTr="00BF3680">
        <w:trPr>
          <w:trHeight w:val="416"/>
          <w:jc w:val="center"/>
        </w:trPr>
        <w:tc>
          <w:tcPr>
            <w:tcW w:w="371"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73"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955"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111" w:type="dxa"/>
            <w:vMerge/>
            <w:tcBorders>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172"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1</w:t>
            </w:r>
            <w:r>
              <w:rPr>
                <w:rFonts w:ascii="Times New Roman" w:hAnsi="Times New Roman" w:hint="eastAsia"/>
                <w:color w:val="000000"/>
                <w:sz w:val="18"/>
                <w:szCs w:val="18"/>
              </w:rPr>
              <w:t>周</w:t>
            </w:r>
          </w:p>
        </w:tc>
        <w:tc>
          <w:tcPr>
            <w:tcW w:w="1168"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2</w:t>
            </w:r>
            <w:r>
              <w:rPr>
                <w:rFonts w:ascii="Times New Roman" w:hAnsi="Times New Roman" w:hint="eastAsia"/>
                <w:color w:val="000000"/>
                <w:sz w:val="18"/>
                <w:szCs w:val="18"/>
              </w:rPr>
              <w:t>周</w:t>
            </w:r>
          </w:p>
        </w:tc>
        <w:tc>
          <w:tcPr>
            <w:tcW w:w="1192"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3</w:t>
            </w:r>
            <w:r>
              <w:rPr>
                <w:rFonts w:ascii="Times New Roman" w:hAnsi="Times New Roman" w:hint="eastAsia"/>
                <w:color w:val="000000"/>
                <w:sz w:val="18"/>
                <w:szCs w:val="18"/>
              </w:rPr>
              <w:t>周</w:t>
            </w:r>
          </w:p>
        </w:tc>
        <w:tc>
          <w:tcPr>
            <w:tcW w:w="1219"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4</w:t>
            </w:r>
            <w:r>
              <w:rPr>
                <w:rFonts w:ascii="Times New Roman" w:hAnsi="Times New Roman"/>
                <w:color w:val="000000"/>
                <w:sz w:val="18"/>
                <w:szCs w:val="18"/>
              </w:rPr>
              <w:t>周</w:t>
            </w:r>
          </w:p>
        </w:tc>
      </w:tr>
      <w:tr w:rsidR="003329D9" w:rsidTr="00BF3680">
        <w:trPr>
          <w:trHeight w:val="421"/>
          <w:jc w:val="center"/>
        </w:trPr>
        <w:tc>
          <w:tcPr>
            <w:tcW w:w="371"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73"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955"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111"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leftChars="-50" w:left="-105" w:rightChars="-50" w:right="-105"/>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c>
          <w:tcPr>
            <w:tcW w:w="1172" w:type="dxa"/>
            <w:tcBorders>
              <w:top w:val="single" w:sz="4" w:space="0" w:color="auto"/>
              <w:bottom w:val="single" w:sz="4" w:space="0" w:color="auto"/>
            </w:tcBorders>
            <w:vAlign w:val="center"/>
          </w:tcPr>
          <w:p w:rsidR="003329D9" w:rsidRDefault="003329D9" w:rsidP="003329D9">
            <w:pPr>
              <w:tabs>
                <w:tab w:val="left" w:pos="851"/>
              </w:tabs>
              <w:adjustRightInd w:val="0"/>
              <w:snapToGrid w:val="0"/>
              <w:ind w:leftChars="-50" w:left="-105" w:rightChars="-50" w:right="-105"/>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c>
          <w:tcPr>
            <w:tcW w:w="1168" w:type="dxa"/>
            <w:gridSpan w:val="2"/>
            <w:tcBorders>
              <w:top w:val="single" w:sz="4" w:space="0" w:color="auto"/>
              <w:bottom w:val="single" w:sz="4" w:space="0" w:color="auto"/>
            </w:tcBorders>
            <w:vAlign w:val="center"/>
          </w:tcPr>
          <w:p w:rsidR="003329D9" w:rsidRDefault="003329D9" w:rsidP="003329D9">
            <w:pPr>
              <w:tabs>
                <w:tab w:val="left" w:pos="851"/>
              </w:tabs>
              <w:adjustRightInd w:val="0"/>
              <w:snapToGrid w:val="0"/>
              <w:ind w:leftChars="-50" w:left="-105" w:rightChars="-50" w:right="-105"/>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c>
          <w:tcPr>
            <w:tcW w:w="1192" w:type="dxa"/>
            <w:gridSpan w:val="2"/>
            <w:tcBorders>
              <w:top w:val="single" w:sz="4" w:space="0" w:color="auto"/>
              <w:bottom w:val="single" w:sz="4" w:space="0" w:color="auto"/>
            </w:tcBorders>
            <w:vAlign w:val="center"/>
          </w:tcPr>
          <w:p w:rsidR="003329D9" w:rsidRDefault="003329D9" w:rsidP="003329D9">
            <w:pPr>
              <w:tabs>
                <w:tab w:val="left" w:pos="851"/>
              </w:tabs>
              <w:adjustRightInd w:val="0"/>
              <w:snapToGrid w:val="0"/>
              <w:ind w:leftChars="-50" w:left="-105" w:rightChars="-50" w:right="-105"/>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c>
          <w:tcPr>
            <w:tcW w:w="1219" w:type="dxa"/>
            <w:gridSpan w:val="2"/>
            <w:tcBorders>
              <w:top w:val="single" w:sz="4" w:space="0" w:color="auto"/>
              <w:bottom w:val="single" w:sz="4" w:space="0" w:color="auto"/>
            </w:tcBorders>
            <w:vAlign w:val="center"/>
          </w:tcPr>
          <w:p w:rsidR="003329D9" w:rsidRDefault="003329D9" w:rsidP="003329D9">
            <w:pPr>
              <w:tabs>
                <w:tab w:val="left" w:pos="851"/>
              </w:tabs>
              <w:adjustRightInd w:val="0"/>
              <w:snapToGrid w:val="0"/>
              <w:ind w:leftChars="-50" w:left="-105" w:rightChars="-50" w:right="-105"/>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r>
      <w:tr w:rsidR="003329D9" w:rsidTr="00BF3680">
        <w:trPr>
          <w:trHeight w:val="2930"/>
          <w:jc w:val="center"/>
        </w:trPr>
        <w:tc>
          <w:tcPr>
            <w:tcW w:w="37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试验产品</w:t>
            </w:r>
          </w:p>
        </w:tc>
        <w:tc>
          <w:tcPr>
            <w:tcW w:w="137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12" w:lineRule="auto"/>
              <w:jc w:val="left"/>
              <w:rPr>
                <w:rFonts w:ascii="Times New Roman" w:hAnsi="Times New Roman"/>
                <w:color w:val="000000"/>
                <w:sz w:val="18"/>
                <w:szCs w:val="18"/>
              </w:rPr>
            </w:pPr>
            <w:r>
              <w:rPr>
                <w:rFonts w:ascii="Times New Roman" w:hAnsi="Times New Roman" w:hint="eastAsia"/>
                <w:color w:val="000000"/>
                <w:sz w:val="18"/>
                <w:szCs w:val="18"/>
              </w:rPr>
              <w:t>最小值</w:t>
            </w:r>
            <w:r>
              <w:rPr>
                <w:rFonts w:ascii="Times New Roman" w:hAnsi="Times New Roman" w:hint="eastAsia"/>
                <w:color w:val="000000"/>
                <w:sz w:val="18"/>
                <w:szCs w:val="18"/>
              </w:rPr>
              <w:t>M</w:t>
            </w:r>
            <w:r>
              <w:rPr>
                <w:rFonts w:ascii="Times New Roman" w:hAnsi="Times New Roman"/>
                <w:color w:val="000000"/>
                <w:sz w:val="18"/>
                <w:szCs w:val="18"/>
              </w:rPr>
              <w:t>in</w:t>
            </w:r>
          </w:p>
          <w:p w:rsidR="003329D9" w:rsidRDefault="003329D9" w:rsidP="00BF3680">
            <w:pPr>
              <w:tabs>
                <w:tab w:val="left" w:pos="851"/>
              </w:tabs>
              <w:adjustRightInd w:val="0"/>
              <w:snapToGrid w:val="0"/>
              <w:spacing w:line="312" w:lineRule="auto"/>
              <w:jc w:val="left"/>
              <w:rPr>
                <w:rFonts w:ascii="Times New Roman" w:hAnsi="Times New Roman"/>
                <w:color w:val="000000"/>
                <w:sz w:val="18"/>
                <w:szCs w:val="18"/>
              </w:rPr>
            </w:pPr>
            <w:r>
              <w:rPr>
                <w:rFonts w:ascii="Times New Roman" w:hAnsi="Times New Roman" w:hint="eastAsia"/>
                <w:color w:val="000000"/>
                <w:sz w:val="18"/>
                <w:szCs w:val="18"/>
              </w:rPr>
              <w:t>中位数</w:t>
            </w:r>
            <w:r>
              <w:rPr>
                <w:rFonts w:ascii="Times New Roman" w:hAnsi="Times New Roman"/>
                <w:color w:val="000000"/>
                <w:sz w:val="18"/>
                <w:szCs w:val="18"/>
              </w:rPr>
              <w:t>Median</w:t>
            </w:r>
          </w:p>
          <w:p w:rsidR="003329D9" w:rsidRDefault="003329D9" w:rsidP="00BF3680">
            <w:pPr>
              <w:tabs>
                <w:tab w:val="left" w:pos="851"/>
              </w:tabs>
              <w:adjustRightInd w:val="0"/>
              <w:snapToGrid w:val="0"/>
              <w:spacing w:line="312" w:lineRule="auto"/>
              <w:jc w:val="left"/>
              <w:rPr>
                <w:rFonts w:ascii="Times New Roman" w:hAnsi="Times New Roman"/>
                <w:color w:val="000000"/>
                <w:sz w:val="18"/>
                <w:szCs w:val="18"/>
              </w:rPr>
            </w:pPr>
            <w:r>
              <w:rPr>
                <w:rFonts w:ascii="Times New Roman" w:hAnsi="Times New Roman" w:hint="eastAsia"/>
                <w:color w:val="000000"/>
                <w:sz w:val="18"/>
                <w:szCs w:val="18"/>
              </w:rPr>
              <w:t>最大值</w:t>
            </w:r>
            <w:r>
              <w:rPr>
                <w:rFonts w:ascii="Times New Roman" w:hAnsi="Times New Roman" w:hint="eastAsia"/>
                <w:color w:val="000000"/>
                <w:sz w:val="18"/>
                <w:szCs w:val="18"/>
              </w:rPr>
              <w:t>M</w:t>
            </w:r>
            <w:r>
              <w:rPr>
                <w:rFonts w:ascii="Times New Roman" w:hAnsi="Times New Roman"/>
                <w:color w:val="000000"/>
                <w:sz w:val="18"/>
                <w:szCs w:val="18"/>
              </w:rPr>
              <w:t>ax</w:t>
            </w:r>
          </w:p>
        </w:tc>
        <w:tc>
          <w:tcPr>
            <w:tcW w:w="9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1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72"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68"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92"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219"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r>
      <w:tr w:rsidR="003329D9" w:rsidTr="00BF3680">
        <w:trPr>
          <w:trHeight w:val="2958"/>
          <w:jc w:val="center"/>
        </w:trPr>
        <w:tc>
          <w:tcPr>
            <w:tcW w:w="37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阴性对照</w:t>
            </w:r>
          </w:p>
        </w:tc>
        <w:tc>
          <w:tcPr>
            <w:tcW w:w="137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12" w:lineRule="auto"/>
              <w:jc w:val="left"/>
              <w:rPr>
                <w:rFonts w:ascii="Times New Roman" w:hAnsi="Times New Roman"/>
                <w:color w:val="000000"/>
                <w:sz w:val="18"/>
                <w:szCs w:val="18"/>
              </w:rPr>
            </w:pPr>
            <w:r>
              <w:rPr>
                <w:rFonts w:ascii="Times New Roman" w:hAnsi="Times New Roman" w:hint="eastAsia"/>
                <w:color w:val="000000"/>
                <w:sz w:val="18"/>
                <w:szCs w:val="18"/>
              </w:rPr>
              <w:t>最小值</w:t>
            </w:r>
            <w:r>
              <w:rPr>
                <w:rFonts w:ascii="Times New Roman" w:hAnsi="Times New Roman" w:hint="eastAsia"/>
                <w:color w:val="000000"/>
                <w:sz w:val="18"/>
                <w:szCs w:val="18"/>
              </w:rPr>
              <w:t>M</w:t>
            </w:r>
            <w:r>
              <w:rPr>
                <w:rFonts w:ascii="Times New Roman" w:hAnsi="Times New Roman"/>
                <w:color w:val="000000"/>
                <w:sz w:val="18"/>
                <w:szCs w:val="18"/>
              </w:rPr>
              <w:t>in</w:t>
            </w:r>
          </w:p>
          <w:p w:rsidR="003329D9" w:rsidRDefault="003329D9" w:rsidP="00BF3680">
            <w:pPr>
              <w:tabs>
                <w:tab w:val="left" w:pos="851"/>
              </w:tabs>
              <w:adjustRightInd w:val="0"/>
              <w:snapToGrid w:val="0"/>
              <w:spacing w:line="312" w:lineRule="auto"/>
              <w:jc w:val="left"/>
              <w:rPr>
                <w:rFonts w:ascii="Times New Roman" w:hAnsi="Times New Roman"/>
                <w:color w:val="000000"/>
                <w:sz w:val="18"/>
                <w:szCs w:val="18"/>
              </w:rPr>
            </w:pPr>
            <w:r>
              <w:rPr>
                <w:rFonts w:ascii="Times New Roman" w:hAnsi="Times New Roman" w:hint="eastAsia"/>
                <w:color w:val="000000"/>
                <w:sz w:val="18"/>
                <w:szCs w:val="18"/>
              </w:rPr>
              <w:t>中位数</w:t>
            </w:r>
            <w:r>
              <w:rPr>
                <w:rFonts w:ascii="Times New Roman" w:hAnsi="Times New Roman"/>
                <w:color w:val="000000"/>
                <w:sz w:val="18"/>
                <w:szCs w:val="18"/>
              </w:rPr>
              <w:t>Median</w:t>
            </w:r>
          </w:p>
          <w:p w:rsidR="003329D9" w:rsidRDefault="003329D9" w:rsidP="00BF3680">
            <w:pPr>
              <w:tabs>
                <w:tab w:val="left" w:pos="851"/>
              </w:tabs>
              <w:adjustRightInd w:val="0"/>
              <w:snapToGrid w:val="0"/>
              <w:spacing w:line="312" w:lineRule="auto"/>
              <w:jc w:val="left"/>
              <w:rPr>
                <w:rFonts w:ascii="Times New Roman" w:hAnsi="Times New Roman" w:hint="eastAsia"/>
                <w:color w:val="000000"/>
                <w:sz w:val="18"/>
                <w:szCs w:val="18"/>
              </w:rPr>
            </w:pPr>
            <w:r>
              <w:rPr>
                <w:rFonts w:ascii="Times New Roman" w:hAnsi="Times New Roman" w:hint="eastAsia"/>
                <w:color w:val="000000"/>
                <w:sz w:val="18"/>
                <w:szCs w:val="18"/>
              </w:rPr>
              <w:t>最大值</w:t>
            </w:r>
            <w:r>
              <w:rPr>
                <w:rFonts w:ascii="Times New Roman" w:hAnsi="Times New Roman" w:hint="eastAsia"/>
                <w:color w:val="000000"/>
                <w:sz w:val="18"/>
                <w:szCs w:val="18"/>
              </w:rPr>
              <w:t>M</w:t>
            </w:r>
            <w:r>
              <w:rPr>
                <w:rFonts w:ascii="Times New Roman" w:hAnsi="Times New Roman"/>
                <w:color w:val="000000"/>
                <w:sz w:val="18"/>
                <w:szCs w:val="18"/>
              </w:rPr>
              <w:t>ax</w:t>
            </w:r>
          </w:p>
        </w:tc>
        <w:tc>
          <w:tcPr>
            <w:tcW w:w="9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1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72"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68"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92"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219"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r>
      <w:tr w:rsidR="003329D9" w:rsidTr="00BF3680">
        <w:trPr>
          <w:trHeight w:val="2972"/>
          <w:jc w:val="center"/>
        </w:trPr>
        <w:tc>
          <w:tcPr>
            <w:tcW w:w="371"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hint="eastAsia"/>
                <w:color w:val="000000"/>
                <w:sz w:val="18"/>
                <w:szCs w:val="18"/>
              </w:rPr>
            </w:pPr>
            <w:r>
              <w:rPr>
                <w:rFonts w:ascii="Times New Roman" w:hAnsi="Times New Roman" w:hint="eastAsia"/>
                <w:color w:val="000000"/>
                <w:sz w:val="18"/>
                <w:szCs w:val="18"/>
              </w:rPr>
              <w:t>阳性对照</w:t>
            </w:r>
          </w:p>
        </w:tc>
        <w:tc>
          <w:tcPr>
            <w:tcW w:w="1373"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12" w:lineRule="auto"/>
              <w:jc w:val="left"/>
              <w:rPr>
                <w:rFonts w:ascii="Times New Roman" w:hAnsi="Times New Roman"/>
                <w:color w:val="000000"/>
                <w:sz w:val="18"/>
                <w:szCs w:val="18"/>
              </w:rPr>
            </w:pPr>
            <w:r>
              <w:rPr>
                <w:rFonts w:ascii="Times New Roman" w:hAnsi="Times New Roman" w:hint="eastAsia"/>
                <w:color w:val="000000"/>
                <w:sz w:val="18"/>
                <w:szCs w:val="18"/>
              </w:rPr>
              <w:t>最小值</w:t>
            </w:r>
            <w:r>
              <w:rPr>
                <w:rFonts w:ascii="Times New Roman" w:hAnsi="Times New Roman" w:hint="eastAsia"/>
                <w:color w:val="000000"/>
                <w:sz w:val="18"/>
                <w:szCs w:val="18"/>
              </w:rPr>
              <w:t>M</w:t>
            </w:r>
            <w:r>
              <w:rPr>
                <w:rFonts w:ascii="Times New Roman" w:hAnsi="Times New Roman"/>
                <w:color w:val="000000"/>
                <w:sz w:val="18"/>
                <w:szCs w:val="18"/>
              </w:rPr>
              <w:t>in</w:t>
            </w:r>
          </w:p>
          <w:p w:rsidR="003329D9" w:rsidRDefault="003329D9" w:rsidP="00BF3680">
            <w:pPr>
              <w:tabs>
                <w:tab w:val="left" w:pos="851"/>
              </w:tabs>
              <w:adjustRightInd w:val="0"/>
              <w:snapToGrid w:val="0"/>
              <w:spacing w:line="312" w:lineRule="auto"/>
              <w:jc w:val="left"/>
              <w:rPr>
                <w:rFonts w:ascii="Times New Roman" w:hAnsi="Times New Roman"/>
                <w:color w:val="000000"/>
                <w:sz w:val="18"/>
                <w:szCs w:val="18"/>
              </w:rPr>
            </w:pPr>
            <w:r>
              <w:rPr>
                <w:rFonts w:ascii="Times New Roman" w:hAnsi="Times New Roman" w:hint="eastAsia"/>
                <w:color w:val="000000"/>
                <w:sz w:val="18"/>
                <w:szCs w:val="18"/>
              </w:rPr>
              <w:t>中位数</w:t>
            </w:r>
            <w:r>
              <w:rPr>
                <w:rFonts w:ascii="Times New Roman" w:hAnsi="Times New Roman"/>
                <w:color w:val="000000"/>
                <w:sz w:val="18"/>
                <w:szCs w:val="18"/>
              </w:rPr>
              <w:t>Median</w:t>
            </w:r>
          </w:p>
          <w:p w:rsidR="003329D9" w:rsidRDefault="003329D9" w:rsidP="00BF3680">
            <w:pPr>
              <w:tabs>
                <w:tab w:val="left" w:pos="851"/>
              </w:tabs>
              <w:adjustRightInd w:val="0"/>
              <w:snapToGrid w:val="0"/>
              <w:spacing w:line="312" w:lineRule="auto"/>
              <w:jc w:val="left"/>
              <w:rPr>
                <w:rFonts w:ascii="Times New Roman" w:hAnsi="Times New Roman" w:hint="eastAsia"/>
                <w:color w:val="000000"/>
                <w:sz w:val="18"/>
                <w:szCs w:val="18"/>
              </w:rPr>
            </w:pPr>
            <w:r>
              <w:rPr>
                <w:rFonts w:ascii="Times New Roman" w:hAnsi="Times New Roman" w:hint="eastAsia"/>
                <w:color w:val="000000"/>
                <w:sz w:val="18"/>
                <w:szCs w:val="18"/>
              </w:rPr>
              <w:t>最大值</w:t>
            </w:r>
            <w:r>
              <w:rPr>
                <w:rFonts w:ascii="Times New Roman" w:hAnsi="Times New Roman" w:hint="eastAsia"/>
                <w:color w:val="000000"/>
                <w:sz w:val="18"/>
                <w:szCs w:val="18"/>
              </w:rPr>
              <w:t>M</w:t>
            </w:r>
            <w:r>
              <w:rPr>
                <w:rFonts w:ascii="Times New Roman" w:hAnsi="Times New Roman"/>
                <w:color w:val="000000"/>
                <w:sz w:val="18"/>
                <w:szCs w:val="18"/>
              </w:rPr>
              <w:t>ax</w:t>
            </w:r>
          </w:p>
        </w:tc>
        <w:tc>
          <w:tcPr>
            <w:tcW w:w="9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48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11"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297" w:type="dxa"/>
            <w:gridSpan w:val="2"/>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68" w:type="dxa"/>
            <w:gridSpan w:val="2"/>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76" w:type="dxa"/>
            <w:gridSpan w:val="2"/>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c>
          <w:tcPr>
            <w:tcW w:w="1110"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12" w:lineRule="auto"/>
              <w:jc w:val="center"/>
              <w:rPr>
                <w:rFonts w:ascii="Times New Roman" w:hAnsi="Times New Roman"/>
                <w:color w:val="000000"/>
                <w:sz w:val="18"/>
                <w:szCs w:val="18"/>
              </w:rPr>
            </w:pPr>
          </w:p>
        </w:tc>
      </w:tr>
    </w:tbl>
    <w:p w:rsidR="003329D9" w:rsidRDefault="003329D9" w:rsidP="003329D9">
      <w:pPr>
        <w:spacing w:afterLines="50" w:after="156" w:line="400" w:lineRule="exact"/>
        <w:jc w:val="left"/>
        <w:rPr>
          <w:rFonts w:ascii="Times New Roman" w:eastAsia="SimHei" w:hAnsi="Times New Roman"/>
          <w:color w:val="000000"/>
          <w:kern w:val="0"/>
          <w:sz w:val="28"/>
          <w:szCs w:val="28"/>
        </w:rPr>
      </w:pPr>
      <w:r>
        <w:rPr>
          <w:rFonts w:ascii="SimSun" w:hAnsi="SimSun" w:hint="eastAsia"/>
          <w:sz w:val="18"/>
          <w:szCs w:val="18"/>
        </w:rPr>
        <w:t>注：</w:t>
      </w:r>
      <w:r>
        <w:rPr>
          <w:rFonts w:ascii="SimSun" w:hAnsi="SimSun" w:hint="eastAsia"/>
          <w:color w:val="000000"/>
          <w:kern w:val="0"/>
          <w:sz w:val="18"/>
          <w:szCs w:val="18"/>
        </w:rPr>
        <w:t>等级资料数据结果表</w:t>
      </w:r>
    </w:p>
    <w:p w:rsidR="003329D9" w:rsidRDefault="003329D9" w:rsidP="003329D9">
      <w:pPr>
        <w:rPr>
          <w:rFonts w:ascii="Times New Roman" w:eastAsia="SimHei" w:hAnsi="Times New Roman"/>
          <w:sz w:val="28"/>
          <w:szCs w:val="28"/>
        </w:rPr>
      </w:pPr>
      <w:r>
        <w:rPr>
          <w:rFonts w:ascii="Times New Roman" w:eastAsia="SimHei" w:hAnsi="Times New Roman"/>
          <w:szCs w:val="21"/>
        </w:rPr>
        <w:br w:type="page"/>
      </w:r>
      <w:r>
        <w:rPr>
          <w:rFonts w:ascii="Times New Roman" w:eastAsia="方正小标宋简体" w:hAnsi="Times New Roman"/>
          <w:sz w:val="32"/>
          <w:szCs w:val="32"/>
        </w:rPr>
        <w:lastRenderedPageBreak/>
        <w:t>附录</w:t>
      </w:r>
      <w:r>
        <w:rPr>
          <w:rFonts w:ascii="Times New Roman" w:eastAsia="方正小标宋简体" w:hAnsi="Times New Roman"/>
          <w:sz w:val="32"/>
          <w:szCs w:val="32"/>
        </w:rPr>
        <w:t>I</w:t>
      </w:r>
      <w:r>
        <w:rPr>
          <w:rFonts w:ascii="Times New Roman" w:eastAsia="SimHei" w:hAnsi="Times New Roman"/>
          <w:sz w:val="28"/>
          <w:szCs w:val="28"/>
        </w:rPr>
        <w:t xml:space="preserve">  7%</w:t>
      </w:r>
      <w:r>
        <w:rPr>
          <w:rFonts w:ascii="Times New Roman" w:eastAsia="SimHei" w:hAnsi="Times New Roman"/>
          <w:sz w:val="28"/>
          <w:szCs w:val="28"/>
        </w:rPr>
        <w:t>抗坏血酸（维生素</w:t>
      </w:r>
      <w:r>
        <w:rPr>
          <w:rFonts w:ascii="Times New Roman" w:eastAsia="SimHei" w:hAnsi="Times New Roman"/>
          <w:sz w:val="28"/>
          <w:szCs w:val="28"/>
        </w:rPr>
        <w:t>C</w:t>
      </w:r>
      <w:r>
        <w:rPr>
          <w:rFonts w:ascii="Times New Roman" w:eastAsia="SimHei" w:hAnsi="Times New Roman"/>
          <w:sz w:val="28"/>
          <w:szCs w:val="28"/>
        </w:rPr>
        <w:t>）阳性对照物的制备方法</w:t>
      </w:r>
    </w:p>
    <w:p w:rsidR="003329D9" w:rsidRDefault="003329D9" w:rsidP="003329D9">
      <w:pPr>
        <w:adjustRightInd w:val="0"/>
        <w:snapToGrid w:val="0"/>
        <w:spacing w:before="240" w:line="360" w:lineRule="auto"/>
        <w:ind w:firstLineChars="200" w:firstLine="560"/>
        <w:rPr>
          <w:rFonts w:ascii="Times New Roman" w:eastAsia="FangSong_GB2312" w:hAnsi="Times New Roman"/>
          <w:sz w:val="28"/>
          <w:szCs w:val="28"/>
        </w:rPr>
      </w:pPr>
      <w:r>
        <w:rPr>
          <w:rFonts w:ascii="Times New Roman" w:eastAsia="FangSong_GB2312" w:hAnsi="Times New Roman"/>
          <w:sz w:val="28"/>
          <w:szCs w:val="28"/>
        </w:rPr>
        <w:t xml:space="preserve">1.  </w:t>
      </w:r>
      <w:r>
        <w:rPr>
          <w:rFonts w:ascii="Times New Roman" w:eastAsia="FangSong_GB2312" w:hAnsi="Times New Roman"/>
          <w:sz w:val="28"/>
          <w:szCs w:val="28"/>
        </w:rPr>
        <w:t>在紫外线诱导人体皮肤黑化模型祛斑美白功效试验中，应同时测定按表</w:t>
      </w:r>
      <w:r>
        <w:rPr>
          <w:rFonts w:ascii="Times New Roman" w:eastAsia="FangSong_GB2312" w:hAnsi="Times New Roman"/>
          <w:sz w:val="28"/>
          <w:szCs w:val="28"/>
        </w:rPr>
        <w:t>3</w:t>
      </w:r>
      <w:r>
        <w:rPr>
          <w:rFonts w:ascii="Times New Roman" w:eastAsia="FangSong_GB2312" w:hAnsi="Times New Roman"/>
          <w:sz w:val="28"/>
          <w:szCs w:val="28"/>
        </w:rPr>
        <w:t>配方制备的阳性对照物，作为</w:t>
      </w:r>
      <w:r>
        <w:rPr>
          <w:rFonts w:ascii="Times New Roman" w:eastAsia="FangSong_GB2312" w:hAnsi="Times New Roman"/>
          <w:kern w:val="0"/>
          <w:sz w:val="28"/>
          <w:szCs w:val="28"/>
        </w:rPr>
        <w:t>试验质量控制参考</w:t>
      </w:r>
      <w:r>
        <w:rPr>
          <w:rFonts w:ascii="Times New Roman" w:eastAsia="FangSong_GB2312" w:hAnsi="Times New Roman"/>
          <w:sz w:val="28"/>
          <w:szCs w:val="28"/>
        </w:rPr>
        <w:t>。</w:t>
      </w:r>
    </w:p>
    <w:p w:rsidR="003329D9" w:rsidRDefault="003329D9" w:rsidP="003329D9">
      <w:pPr>
        <w:adjustRightInd w:val="0"/>
        <w:snapToGrid w:val="0"/>
        <w:spacing w:line="360" w:lineRule="auto"/>
        <w:ind w:firstLineChars="200" w:firstLine="560"/>
        <w:rPr>
          <w:rFonts w:ascii="Times New Roman" w:eastAsia="FangSong_GB2312" w:hAnsi="Times New Roman"/>
          <w:sz w:val="28"/>
          <w:szCs w:val="28"/>
        </w:rPr>
      </w:pPr>
      <w:r>
        <w:rPr>
          <w:rFonts w:ascii="Times New Roman" w:eastAsia="FangSong_GB2312" w:hAnsi="Times New Roman"/>
          <w:sz w:val="28"/>
          <w:szCs w:val="28"/>
        </w:rPr>
        <w:t xml:space="preserve">2.  </w:t>
      </w:r>
      <w:r>
        <w:rPr>
          <w:rFonts w:ascii="Times New Roman" w:eastAsia="FangSong_GB2312" w:hAnsi="Times New Roman"/>
          <w:sz w:val="28"/>
          <w:szCs w:val="28"/>
        </w:rPr>
        <w:t>阳性对照为</w:t>
      </w:r>
      <w:r>
        <w:rPr>
          <w:rFonts w:ascii="Times New Roman" w:eastAsia="FangSong_GB2312" w:hAnsi="Times New Roman"/>
          <w:sz w:val="28"/>
          <w:szCs w:val="28"/>
        </w:rPr>
        <w:t>7%</w:t>
      </w:r>
      <w:r>
        <w:rPr>
          <w:rFonts w:ascii="Times New Roman" w:eastAsia="FangSong_GB2312" w:hAnsi="Times New Roman"/>
          <w:sz w:val="28"/>
          <w:szCs w:val="28"/>
        </w:rPr>
        <w:t>抗坏血酸（维生素</w:t>
      </w:r>
      <w:r>
        <w:rPr>
          <w:rFonts w:ascii="Times New Roman" w:eastAsia="FangSong_GB2312" w:hAnsi="Times New Roman"/>
          <w:sz w:val="28"/>
          <w:szCs w:val="28"/>
        </w:rPr>
        <w:t>C</w:t>
      </w:r>
      <w:r>
        <w:rPr>
          <w:rFonts w:ascii="Times New Roman" w:eastAsia="FangSong_GB2312" w:hAnsi="Times New Roman"/>
          <w:sz w:val="28"/>
          <w:szCs w:val="28"/>
        </w:rPr>
        <w:t>）制品。</w:t>
      </w:r>
    </w:p>
    <w:p w:rsidR="003329D9" w:rsidRDefault="003329D9" w:rsidP="003329D9">
      <w:pPr>
        <w:adjustRightInd w:val="0"/>
        <w:snapToGrid w:val="0"/>
        <w:spacing w:line="360" w:lineRule="auto"/>
        <w:ind w:firstLineChars="200" w:firstLine="560"/>
        <w:rPr>
          <w:rFonts w:ascii="Times New Roman" w:eastAsia="FangSong_GB2312" w:hAnsi="Times New Roman"/>
          <w:sz w:val="28"/>
          <w:szCs w:val="28"/>
        </w:rPr>
      </w:pPr>
      <w:r>
        <w:rPr>
          <w:rFonts w:ascii="Times New Roman" w:eastAsia="FangSong_GB2312" w:hAnsi="Times New Roman"/>
          <w:sz w:val="28"/>
          <w:szCs w:val="28"/>
        </w:rPr>
        <w:t xml:space="preserve">3.  </w:t>
      </w:r>
      <w:r>
        <w:rPr>
          <w:rFonts w:ascii="Times New Roman" w:eastAsia="FangSong_GB2312" w:hAnsi="Times New Roman"/>
          <w:sz w:val="28"/>
          <w:szCs w:val="28"/>
        </w:rPr>
        <w:t>阳性对照物的配方和制备</w:t>
      </w:r>
      <w:r>
        <w:rPr>
          <w:rFonts w:ascii="Times New Roman" w:eastAsia="FangSong_GB2312" w:hAnsi="Times New Roman" w:hint="eastAsia"/>
          <w:sz w:val="28"/>
          <w:szCs w:val="28"/>
        </w:rPr>
        <w:t>方法</w:t>
      </w:r>
      <w:r>
        <w:rPr>
          <w:rFonts w:ascii="Times New Roman" w:eastAsia="FangSong_GB2312" w:hAnsi="Times New Roman"/>
          <w:sz w:val="28"/>
          <w:szCs w:val="28"/>
        </w:rPr>
        <w:t>见下表</w:t>
      </w:r>
      <w:r>
        <w:rPr>
          <w:rFonts w:ascii="Times New Roman" w:eastAsia="FangSong_GB2312" w:hAnsi="Times New Roman"/>
          <w:sz w:val="28"/>
          <w:szCs w:val="28"/>
        </w:rPr>
        <w:t>3</w:t>
      </w:r>
      <w:r>
        <w:rPr>
          <w:rFonts w:ascii="Times New Roman" w:eastAsia="FangSong_GB2312" w:hAnsi="Times New Roman"/>
          <w:sz w:val="28"/>
          <w:szCs w:val="28"/>
        </w:rPr>
        <w:t>：</w:t>
      </w:r>
    </w:p>
    <w:p w:rsidR="003329D9" w:rsidRDefault="003329D9" w:rsidP="003329D9">
      <w:pPr>
        <w:adjustRightInd w:val="0"/>
        <w:snapToGrid w:val="0"/>
        <w:spacing w:beforeLines="50" w:before="156" w:afterLines="50" w:after="156"/>
        <w:jc w:val="center"/>
        <w:rPr>
          <w:rFonts w:ascii="Times New Roman" w:eastAsia="SimHei" w:hAnsi="Times New Roman"/>
          <w:sz w:val="28"/>
          <w:szCs w:val="28"/>
        </w:rPr>
      </w:pPr>
      <w:r>
        <w:rPr>
          <w:rFonts w:ascii="Times New Roman" w:eastAsia="SimHei" w:hAnsi="Times New Roman"/>
          <w:sz w:val="28"/>
          <w:szCs w:val="28"/>
        </w:rPr>
        <w:t>表</w:t>
      </w:r>
      <w:r>
        <w:rPr>
          <w:rFonts w:ascii="Times New Roman" w:eastAsia="SimHei" w:hAnsi="Times New Roman"/>
          <w:sz w:val="28"/>
          <w:szCs w:val="28"/>
        </w:rPr>
        <w:t>3  7%</w:t>
      </w:r>
      <w:r>
        <w:rPr>
          <w:rFonts w:ascii="Times New Roman" w:eastAsia="SimHei" w:hAnsi="Times New Roman"/>
          <w:sz w:val="28"/>
          <w:szCs w:val="28"/>
        </w:rPr>
        <w:t>抗坏血酸（维生素</w:t>
      </w:r>
      <w:r>
        <w:rPr>
          <w:rFonts w:ascii="Times New Roman" w:eastAsia="SimHei" w:hAnsi="Times New Roman"/>
          <w:sz w:val="28"/>
          <w:szCs w:val="28"/>
        </w:rPr>
        <w:t>C</w:t>
      </w:r>
      <w:r>
        <w:rPr>
          <w:rFonts w:ascii="Times New Roman" w:eastAsia="SimHei" w:hAnsi="Times New Roman"/>
          <w:sz w:val="28"/>
          <w:szCs w:val="28"/>
        </w:rPr>
        <w:t>）的制备</w:t>
      </w:r>
    </w:p>
    <w:tbl>
      <w:tblPr>
        <w:tblW w:w="0" w:type="auto"/>
        <w:tblLayout w:type="fixed"/>
        <w:tblLook w:val="0000" w:firstRow="0" w:lastRow="0" w:firstColumn="0" w:lastColumn="0" w:noHBand="0" w:noVBand="0"/>
      </w:tblPr>
      <w:tblGrid>
        <w:gridCol w:w="1621"/>
        <w:gridCol w:w="5282"/>
        <w:gridCol w:w="1619"/>
      </w:tblGrid>
      <w:tr w:rsidR="003329D9" w:rsidTr="00BF3680">
        <w:trPr>
          <w:trHeight w:val="270"/>
        </w:trPr>
        <w:tc>
          <w:tcPr>
            <w:tcW w:w="1621" w:type="dxa"/>
            <w:tcBorders>
              <w:top w:val="single" w:sz="12" w:space="0" w:color="auto"/>
              <w:left w:val="nil"/>
              <w:bottom w:val="single" w:sz="4" w:space="0" w:color="auto"/>
              <w:right w:val="nil"/>
            </w:tcBorders>
            <w:vAlign w:val="center"/>
          </w:tcPr>
          <w:p w:rsidR="003329D9" w:rsidRDefault="003329D9" w:rsidP="00BF3680">
            <w:pPr>
              <w:adjustRightInd w:val="0"/>
              <w:snapToGrid w:val="0"/>
              <w:jc w:val="left"/>
              <w:rPr>
                <w:rFonts w:ascii="Times New Roman" w:eastAsia="SimHei" w:hAnsi="Times New Roman"/>
                <w:kern w:val="0"/>
              </w:rPr>
            </w:pPr>
          </w:p>
        </w:tc>
        <w:tc>
          <w:tcPr>
            <w:tcW w:w="5282" w:type="dxa"/>
            <w:tcBorders>
              <w:top w:val="single" w:sz="12" w:space="0" w:color="auto"/>
              <w:left w:val="nil"/>
              <w:bottom w:val="single" w:sz="4" w:space="0" w:color="auto"/>
              <w:right w:val="nil"/>
            </w:tcBorders>
            <w:vAlign w:val="center"/>
          </w:tcPr>
          <w:p w:rsidR="003329D9" w:rsidRDefault="003329D9" w:rsidP="00BF3680">
            <w:pPr>
              <w:adjustRightInd w:val="0"/>
              <w:snapToGrid w:val="0"/>
              <w:jc w:val="left"/>
              <w:rPr>
                <w:rFonts w:ascii="Times New Roman" w:eastAsia="SimHei" w:hAnsi="Times New Roman"/>
                <w:kern w:val="0"/>
              </w:rPr>
            </w:pPr>
            <w:r>
              <w:rPr>
                <w:rFonts w:ascii="Times New Roman" w:eastAsia="SimHei" w:hAnsi="Times New Roman"/>
                <w:kern w:val="0"/>
              </w:rPr>
              <w:t>成分</w:t>
            </w:r>
          </w:p>
        </w:tc>
        <w:tc>
          <w:tcPr>
            <w:tcW w:w="1619" w:type="dxa"/>
            <w:tcBorders>
              <w:top w:val="single" w:sz="12" w:space="0" w:color="auto"/>
              <w:left w:val="nil"/>
              <w:bottom w:val="single" w:sz="4" w:space="0" w:color="auto"/>
              <w:right w:val="nil"/>
            </w:tcBorders>
            <w:vAlign w:val="center"/>
          </w:tcPr>
          <w:p w:rsidR="003329D9" w:rsidRDefault="003329D9" w:rsidP="00BF3680">
            <w:pPr>
              <w:adjustRightInd w:val="0"/>
              <w:snapToGrid w:val="0"/>
              <w:jc w:val="left"/>
              <w:rPr>
                <w:rFonts w:ascii="Times New Roman" w:eastAsia="SimHei" w:hAnsi="Times New Roman"/>
                <w:kern w:val="0"/>
              </w:rPr>
            </w:pPr>
            <w:r>
              <w:rPr>
                <w:rFonts w:ascii="Times New Roman" w:eastAsia="SimHei" w:hAnsi="Times New Roman"/>
                <w:kern w:val="0"/>
              </w:rPr>
              <w:t>重量比</w:t>
            </w:r>
            <w:r>
              <w:rPr>
                <w:rFonts w:ascii="Times New Roman" w:eastAsia="SimHei" w:hAnsi="Times New Roman"/>
                <w:kern w:val="0"/>
              </w:rPr>
              <w:t>%</w:t>
            </w:r>
          </w:p>
        </w:tc>
      </w:tr>
      <w:tr w:rsidR="003329D9" w:rsidTr="00BF3680">
        <w:trPr>
          <w:trHeight w:val="270"/>
        </w:trPr>
        <w:tc>
          <w:tcPr>
            <w:tcW w:w="1621" w:type="dxa"/>
            <w:tcBorders>
              <w:top w:val="nil"/>
              <w:left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A</w:t>
            </w:r>
            <w:r>
              <w:rPr>
                <w:rFonts w:ascii="Times New Roman" w:hAnsi="Times New Roman"/>
                <w:kern w:val="0"/>
              </w:rPr>
              <w:t>相：</w:t>
            </w:r>
          </w:p>
        </w:tc>
        <w:tc>
          <w:tcPr>
            <w:tcW w:w="5282" w:type="dxa"/>
            <w:tcBorders>
              <w:top w:val="nil"/>
              <w:left w:val="nil"/>
              <w:right w:val="nil"/>
            </w:tcBorders>
            <w:vAlign w:val="center"/>
          </w:tcPr>
          <w:p w:rsidR="003329D9" w:rsidRDefault="003329D9" w:rsidP="00BF3680">
            <w:pPr>
              <w:adjustRightInd w:val="0"/>
              <w:snapToGrid w:val="0"/>
              <w:jc w:val="left"/>
              <w:rPr>
                <w:rFonts w:ascii="Times New Roman" w:hAnsi="Times New Roman"/>
                <w:kern w:val="0"/>
              </w:rPr>
            </w:pPr>
          </w:p>
        </w:tc>
        <w:tc>
          <w:tcPr>
            <w:tcW w:w="1619" w:type="dxa"/>
            <w:tcBorders>
              <w:top w:val="nil"/>
              <w:left w:val="nil"/>
              <w:right w:val="nil"/>
            </w:tcBorders>
            <w:vAlign w:val="center"/>
          </w:tcPr>
          <w:p w:rsidR="003329D9" w:rsidRDefault="003329D9" w:rsidP="00BF3680">
            <w:pPr>
              <w:adjustRightInd w:val="0"/>
              <w:snapToGrid w:val="0"/>
              <w:jc w:val="left"/>
              <w:rPr>
                <w:rFonts w:ascii="Times New Roman" w:hAnsi="Times New Roman"/>
                <w:kern w:val="0"/>
              </w:rPr>
            </w:pPr>
          </w:p>
        </w:tc>
      </w:tr>
      <w:tr w:rsidR="003329D9" w:rsidTr="00BF3680">
        <w:trPr>
          <w:trHeight w:val="270"/>
        </w:trPr>
        <w:tc>
          <w:tcPr>
            <w:tcW w:w="1621" w:type="dxa"/>
            <w:vMerge w:val="restart"/>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A1</w:t>
            </w:r>
          </w:p>
        </w:tc>
        <w:tc>
          <w:tcPr>
            <w:tcW w:w="5282"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水（</w:t>
            </w:r>
            <w:r>
              <w:rPr>
                <w:rFonts w:ascii="Times New Roman" w:hAnsi="Times New Roman"/>
                <w:kern w:val="0"/>
              </w:rPr>
              <w:t>water</w:t>
            </w:r>
            <w:r>
              <w:rPr>
                <w:rFonts w:ascii="Times New Roman" w:hAnsi="Times New Roman"/>
                <w:kern w:val="0"/>
              </w:rPr>
              <w:t>）</w:t>
            </w:r>
          </w:p>
        </w:tc>
        <w:tc>
          <w:tcPr>
            <w:tcW w:w="1619" w:type="dxa"/>
            <w:tcBorders>
              <w:top w:val="nil"/>
              <w:left w:val="nil"/>
              <w:bottom w:val="nil"/>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8.65</w:t>
            </w:r>
          </w:p>
        </w:tc>
      </w:tr>
      <w:tr w:rsidR="003329D9" w:rsidTr="00BF3680">
        <w:trPr>
          <w:trHeight w:val="270"/>
        </w:trPr>
        <w:tc>
          <w:tcPr>
            <w:tcW w:w="1621" w:type="dxa"/>
            <w:vMerge/>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甘油（</w:t>
            </w:r>
            <w:r>
              <w:rPr>
                <w:rFonts w:ascii="Times New Roman" w:hAnsi="Times New Roman"/>
                <w:kern w:val="0"/>
              </w:rPr>
              <w:t>glycerin</w:t>
            </w:r>
            <w:r>
              <w:rPr>
                <w:rFonts w:ascii="Times New Roman" w:hAnsi="Times New Roman"/>
                <w:kern w:val="0"/>
              </w:rPr>
              <w:t>）</w:t>
            </w:r>
          </w:p>
        </w:tc>
        <w:tc>
          <w:tcPr>
            <w:tcW w:w="1619"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23.00</w:t>
            </w:r>
          </w:p>
        </w:tc>
      </w:tr>
      <w:tr w:rsidR="003329D9" w:rsidTr="00BF3680">
        <w:trPr>
          <w:trHeight w:val="270"/>
        </w:trPr>
        <w:tc>
          <w:tcPr>
            <w:tcW w:w="1621" w:type="dxa"/>
            <w:vMerge/>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丙二醇（</w:t>
            </w:r>
            <w:r>
              <w:rPr>
                <w:rFonts w:ascii="Times New Roman" w:hAnsi="Times New Roman"/>
                <w:kern w:val="0"/>
              </w:rPr>
              <w:t>propylene glycol</w:t>
            </w:r>
            <w:r>
              <w:rPr>
                <w:rFonts w:ascii="Times New Roman" w:hAnsi="Times New Roman"/>
                <w:kern w:val="0"/>
              </w:rPr>
              <w:t>）</w:t>
            </w:r>
          </w:p>
        </w:tc>
        <w:tc>
          <w:tcPr>
            <w:tcW w:w="1619" w:type="dxa"/>
            <w:tcBorders>
              <w:top w:val="nil"/>
              <w:left w:val="nil"/>
              <w:bottom w:val="nil"/>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6.00</w:t>
            </w:r>
          </w:p>
        </w:tc>
      </w:tr>
      <w:tr w:rsidR="003329D9" w:rsidTr="00BF3680">
        <w:trPr>
          <w:trHeight w:val="270"/>
        </w:trPr>
        <w:tc>
          <w:tcPr>
            <w:tcW w:w="1621" w:type="dxa"/>
            <w:vMerge/>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羟苯甲酯（</w:t>
            </w:r>
            <w:proofErr w:type="spellStart"/>
            <w:r>
              <w:rPr>
                <w:rFonts w:ascii="Times New Roman" w:hAnsi="Times New Roman"/>
                <w:kern w:val="0"/>
              </w:rPr>
              <w:t>methylparaben</w:t>
            </w:r>
            <w:proofErr w:type="spellEnd"/>
            <w:r>
              <w:rPr>
                <w:rFonts w:ascii="Times New Roman" w:hAnsi="Times New Roman"/>
                <w:kern w:val="0"/>
              </w:rPr>
              <w:t>）</w:t>
            </w:r>
          </w:p>
        </w:tc>
        <w:tc>
          <w:tcPr>
            <w:tcW w:w="1619" w:type="dxa"/>
            <w:tcBorders>
              <w:top w:val="nil"/>
              <w:left w:val="nil"/>
              <w:bottom w:val="nil"/>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0.20</w:t>
            </w:r>
          </w:p>
        </w:tc>
      </w:tr>
      <w:tr w:rsidR="003329D9" w:rsidTr="00BF3680">
        <w:trPr>
          <w:trHeight w:val="270"/>
        </w:trPr>
        <w:tc>
          <w:tcPr>
            <w:tcW w:w="1621" w:type="dxa"/>
            <w:vMerge/>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 xml:space="preserve">DETA </w:t>
            </w:r>
            <w:r>
              <w:rPr>
                <w:rFonts w:ascii="Times New Roman" w:hAnsi="Times New Roman"/>
                <w:kern w:val="0"/>
              </w:rPr>
              <w:t>二钠（</w:t>
            </w:r>
            <w:r>
              <w:rPr>
                <w:rFonts w:ascii="Times New Roman" w:hAnsi="Times New Roman"/>
                <w:kern w:val="0"/>
              </w:rPr>
              <w:t>disodium EDTA</w:t>
            </w:r>
            <w:r>
              <w:rPr>
                <w:rFonts w:ascii="Times New Roman" w:hAnsi="Times New Roman"/>
                <w:kern w:val="0"/>
              </w:rPr>
              <w:t>）</w:t>
            </w:r>
          </w:p>
        </w:tc>
        <w:tc>
          <w:tcPr>
            <w:tcW w:w="1619" w:type="dxa"/>
            <w:tcBorders>
              <w:top w:val="nil"/>
              <w:left w:val="nil"/>
              <w:bottom w:val="single" w:sz="4" w:space="0" w:color="auto"/>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0.05</w:t>
            </w:r>
          </w:p>
        </w:tc>
      </w:tr>
      <w:tr w:rsidR="003329D9" w:rsidTr="00BF3680">
        <w:trPr>
          <w:trHeight w:val="270"/>
        </w:trPr>
        <w:tc>
          <w:tcPr>
            <w:tcW w:w="1621" w:type="dxa"/>
            <w:vMerge w:val="restart"/>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A2</w:t>
            </w:r>
          </w:p>
        </w:tc>
        <w:tc>
          <w:tcPr>
            <w:tcW w:w="5282" w:type="dxa"/>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水（</w:t>
            </w:r>
            <w:r>
              <w:rPr>
                <w:rFonts w:ascii="Times New Roman" w:hAnsi="Times New Roman"/>
                <w:kern w:val="0"/>
              </w:rPr>
              <w:t>water</w:t>
            </w:r>
            <w:r>
              <w:rPr>
                <w:rFonts w:ascii="Times New Roman" w:hAnsi="Times New Roman"/>
                <w:kern w:val="0"/>
              </w:rPr>
              <w:t>）</w:t>
            </w:r>
          </w:p>
        </w:tc>
        <w:tc>
          <w:tcPr>
            <w:tcW w:w="1619" w:type="dxa"/>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13.93</w:t>
            </w:r>
          </w:p>
        </w:tc>
      </w:tr>
      <w:tr w:rsidR="003329D9" w:rsidTr="00BF3680">
        <w:trPr>
          <w:trHeight w:val="270"/>
        </w:trPr>
        <w:tc>
          <w:tcPr>
            <w:tcW w:w="1621" w:type="dxa"/>
            <w:vMerge/>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抗坏血酸（维生素</w:t>
            </w:r>
            <w:r>
              <w:rPr>
                <w:rFonts w:ascii="Times New Roman" w:hAnsi="Times New Roman"/>
                <w:kern w:val="0"/>
              </w:rPr>
              <w:t>C</w:t>
            </w:r>
            <w:r>
              <w:rPr>
                <w:rFonts w:ascii="Times New Roman" w:hAnsi="Times New Roman"/>
                <w:kern w:val="0"/>
              </w:rPr>
              <w:t>）（</w:t>
            </w:r>
            <w:r>
              <w:rPr>
                <w:rFonts w:ascii="Times New Roman" w:hAnsi="Times New Roman"/>
                <w:kern w:val="0"/>
              </w:rPr>
              <w:t>ascorbic acid</w:t>
            </w:r>
            <w:r>
              <w:rPr>
                <w:rFonts w:ascii="Times New Roman" w:hAnsi="Times New Roman"/>
                <w:kern w:val="0"/>
              </w:rPr>
              <w:t>）</w:t>
            </w:r>
          </w:p>
        </w:tc>
        <w:tc>
          <w:tcPr>
            <w:tcW w:w="1619" w:type="dxa"/>
            <w:tcBorders>
              <w:top w:val="nil"/>
              <w:left w:val="nil"/>
              <w:bottom w:val="nil"/>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7.00</w:t>
            </w:r>
          </w:p>
        </w:tc>
      </w:tr>
      <w:tr w:rsidR="003329D9" w:rsidTr="00BF3680">
        <w:trPr>
          <w:trHeight w:val="270"/>
        </w:trPr>
        <w:tc>
          <w:tcPr>
            <w:tcW w:w="1621" w:type="dxa"/>
            <w:vMerge/>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氢氧化钾（</w:t>
            </w:r>
            <w:r>
              <w:rPr>
                <w:rFonts w:ascii="Times New Roman" w:hAnsi="Times New Roman"/>
                <w:kern w:val="0"/>
              </w:rPr>
              <w:t>potassium hydroxide</w:t>
            </w:r>
            <w:r>
              <w:rPr>
                <w:rFonts w:ascii="Times New Roman" w:hAnsi="Times New Roman"/>
                <w:kern w:val="0"/>
              </w:rPr>
              <w:t>）</w:t>
            </w:r>
          </w:p>
        </w:tc>
        <w:tc>
          <w:tcPr>
            <w:tcW w:w="1619" w:type="dxa"/>
            <w:tcBorders>
              <w:top w:val="nil"/>
              <w:left w:val="nil"/>
              <w:bottom w:val="single" w:sz="4" w:space="0" w:color="auto"/>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4.07</w:t>
            </w:r>
          </w:p>
        </w:tc>
      </w:tr>
      <w:tr w:rsidR="003329D9" w:rsidTr="00BF3680">
        <w:trPr>
          <w:trHeight w:val="270"/>
        </w:trPr>
        <w:tc>
          <w:tcPr>
            <w:tcW w:w="1621" w:type="dxa"/>
            <w:tcBorders>
              <w:top w:val="single" w:sz="4" w:space="0" w:color="auto"/>
              <w:left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B</w:t>
            </w:r>
            <w:r>
              <w:rPr>
                <w:rFonts w:ascii="Times New Roman" w:hAnsi="Times New Roman"/>
                <w:kern w:val="0"/>
              </w:rPr>
              <w:t>相：</w:t>
            </w:r>
          </w:p>
        </w:tc>
        <w:tc>
          <w:tcPr>
            <w:tcW w:w="5282" w:type="dxa"/>
            <w:tcBorders>
              <w:top w:val="single" w:sz="4" w:space="0" w:color="auto"/>
              <w:left w:val="nil"/>
              <w:right w:val="nil"/>
            </w:tcBorders>
            <w:vAlign w:val="center"/>
          </w:tcPr>
          <w:p w:rsidR="003329D9" w:rsidRDefault="003329D9" w:rsidP="00BF3680">
            <w:pPr>
              <w:adjustRightInd w:val="0"/>
              <w:snapToGrid w:val="0"/>
              <w:jc w:val="left"/>
              <w:rPr>
                <w:rFonts w:ascii="Times New Roman" w:hAnsi="Times New Roman"/>
                <w:kern w:val="0"/>
              </w:rPr>
            </w:pPr>
          </w:p>
        </w:tc>
        <w:tc>
          <w:tcPr>
            <w:tcW w:w="1619" w:type="dxa"/>
            <w:tcBorders>
              <w:top w:val="single" w:sz="4" w:space="0" w:color="auto"/>
              <w:left w:val="nil"/>
              <w:right w:val="nil"/>
            </w:tcBorders>
            <w:vAlign w:val="center"/>
          </w:tcPr>
          <w:p w:rsidR="003329D9" w:rsidRDefault="003329D9" w:rsidP="00BF3680">
            <w:pPr>
              <w:adjustRightInd w:val="0"/>
              <w:snapToGrid w:val="0"/>
              <w:jc w:val="left"/>
              <w:rPr>
                <w:rFonts w:ascii="Times New Roman" w:hAnsi="Times New Roman"/>
                <w:kern w:val="0"/>
              </w:rPr>
            </w:pPr>
          </w:p>
        </w:tc>
      </w:tr>
      <w:tr w:rsidR="003329D9" w:rsidTr="00BF3680">
        <w:trPr>
          <w:trHeight w:val="270"/>
        </w:trPr>
        <w:tc>
          <w:tcPr>
            <w:tcW w:w="1621" w:type="dxa"/>
            <w:vMerge w:val="restart"/>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B1</w:t>
            </w:r>
          </w:p>
        </w:tc>
        <w:tc>
          <w:tcPr>
            <w:tcW w:w="5282"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PEG/PPG-18/18</w:t>
            </w:r>
            <w:r>
              <w:rPr>
                <w:rFonts w:ascii="Times New Roman" w:hAnsi="Times New Roman"/>
                <w:kern w:val="0"/>
              </w:rPr>
              <w:t>聚二甲基硅氧烷（</w:t>
            </w:r>
            <w:r>
              <w:rPr>
                <w:rFonts w:ascii="Times New Roman" w:hAnsi="Times New Roman"/>
                <w:kern w:val="0"/>
              </w:rPr>
              <w:t xml:space="preserve">PEG/PPG-18/18 </w:t>
            </w:r>
            <w:proofErr w:type="spellStart"/>
            <w:r>
              <w:rPr>
                <w:rFonts w:ascii="Times New Roman" w:hAnsi="Times New Roman"/>
                <w:kern w:val="0"/>
              </w:rPr>
              <w:t>dimethicone</w:t>
            </w:r>
            <w:proofErr w:type="spellEnd"/>
            <w:r>
              <w:rPr>
                <w:rFonts w:ascii="Times New Roman" w:hAnsi="Times New Roman"/>
                <w:kern w:val="0"/>
              </w:rPr>
              <w:t>）</w:t>
            </w:r>
          </w:p>
        </w:tc>
        <w:tc>
          <w:tcPr>
            <w:tcW w:w="1619"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20.00</w:t>
            </w:r>
          </w:p>
        </w:tc>
      </w:tr>
      <w:tr w:rsidR="003329D9" w:rsidTr="00BF3680">
        <w:trPr>
          <w:trHeight w:val="540"/>
        </w:trPr>
        <w:tc>
          <w:tcPr>
            <w:tcW w:w="1621" w:type="dxa"/>
            <w:vMerge/>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聚二甲基硅氧烷</w:t>
            </w:r>
            <w:r>
              <w:rPr>
                <w:rFonts w:ascii="Times New Roman" w:hAnsi="Times New Roman"/>
                <w:kern w:val="0"/>
              </w:rPr>
              <w:t>/</w:t>
            </w:r>
            <w:r>
              <w:rPr>
                <w:rFonts w:ascii="Times New Roman" w:hAnsi="Times New Roman"/>
                <w:kern w:val="0"/>
              </w:rPr>
              <w:t>乙烯基聚二甲基硅氧烷交联聚合物（</w:t>
            </w:r>
            <w:proofErr w:type="spellStart"/>
            <w:r>
              <w:rPr>
                <w:rFonts w:ascii="Times New Roman" w:hAnsi="Times New Roman"/>
                <w:kern w:val="0"/>
              </w:rPr>
              <w:t>dimethicone</w:t>
            </w:r>
            <w:proofErr w:type="spellEnd"/>
            <w:r>
              <w:rPr>
                <w:rFonts w:ascii="Times New Roman" w:hAnsi="Times New Roman"/>
                <w:kern w:val="0"/>
              </w:rPr>
              <w:t xml:space="preserve"> (and) </w:t>
            </w:r>
            <w:proofErr w:type="spellStart"/>
            <w:r>
              <w:rPr>
                <w:rFonts w:ascii="Times New Roman" w:hAnsi="Times New Roman"/>
                <w:kern w:val="0"/>
              </w:rPr>
              <w:t>dimethicone</w:t>
            </w:r>
            <w:proofErr w:type="spellEnd"/>
            <w:r>
              <w:rPr>
                <w:rFonts w:ascii="Times New Roman" w:hAnsi="Times New Roman"/>
                <w:kern w:val="0"/>
              </w:rPr>
              <w:t xml:space="preserve">/vinyl </w:t>
            </w:r>
            <w:proofErr w:type="spellStart"/>
            <w:r>
              <w:rPr>
                <w:rFonts w:ascii="Times New Roman" w:hAnsi="Times New Roman"/>
                <w:kern w:val="0"/>
              </w:rPr>
              <w:t>dimethicon</w:t>
            </w:r>
            <w:proofErr w:type="spellEnd"/>
            <w:r>
              <w:rPr>
                <w:rFonts w:ascii="Times New Roman" w:hAnsi="Times New Roman"/>
                <w:kern w:val="0"/>
              </w:rPr>
              <w:t xml:space="preserve"> </w:t>
            </w:r>
            <w:proofErr w:type="spellStart"/>
            <w:r>
              <w:rPr>
                <w:rFonts w:ascii="Times New Roman" w:hAnsi="Times New Roman"/>
                <w:kern w:val="0"/>
              </w:rPr>
              <w:t>crosspolymer</w:t>
            </w:r>
            <w:proofErr w:type="spellEnd"/>
            <w:r>
              <w:rPr>
                <w:rFonts w:ascii="Times New Roman" w:hAnsi="Times New Roman"/>
                <w:kern w:val="0"/>
              </w:rPr>
              <w:t>）</w:t>
            </w:r>
          </w:p>
        </w:tc>
        <w:tc>
          <w:tcPr>
            <w:tcW w:w="1619" w:type="dxa"/>
            <w:tcBorders>
              <w:top w:val="nil"/>
              <w:left w:val="nil"/>
              <w:bottom w:val="nil"/>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5.00</w:t>
            </w:r>
          </w:p>
        </w:tc>
      </w:tr>
      <w:tr w:rsidR="003329D9" w:rsidTr="00BF3680">
        <w:trPr>
          <w:trHeight w:val="270"/>
        </w:trPr>
        <w:tc>
          <w:tcPr>
            <w:tcW w:w="1621" w:type="dxa"/>
            <w:vMerge/>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苯基聚三甲基硅氧烷（</w:t>
            </w:r>
            <w:r>
              <w:rPr>
                <w:rFonts w:ascii="Times New Roman" w:hAnsi="Times New Roman"/>
                <w:kern w:val="0"/>
              </w:rPr>
              <w:t xml:space="preserve">phenyl </w:t>
            </w:r>
            <w:proofErr w:type="spellStart"/>
            <w:r>
              <w:rPr>
                <w:rFonts w:ascii="Times New Roman" w:hAnsi="Times New Roman"/>
                <w:kern w:val="0"/>
              </w:rPr>
              <w:t>trimethicone</w:t>
            </w:r>
            <w:proofErr w:type="spellEnd"/>
            <w:r>
              <w:rPr>
                <w:rFonts w:ascii="Times New Roman" w:hAnsi="Times New Roman"/>
                <w:kern w:val="0"/>
              </w:rPr>
              <w:t>）</w:t>
            </w:r>
          </w:p>
        </w:tc>
        <w:tc>
          <w:tcPr>
            <w:tcW w:w="1619" w:type="dxa"/>
            <w:tcBorders>
              <w:top w:val="nil"/>
              <w:left w:val="nil"/>
              <w:bottom w:val="single" w:sz="4" w:space="0" w:color="auto"/>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4.00</w:t>
            </w:r>
          </w:p>
        </w:tc>
      </w:tr>
      <w:tr w:rsidR="003329D9" w:rsidTr="00BF3680">
        <w:trPr>
          <w:trHeight w:val="270"/>
        </w:trPr>
        <w:tc>
          <w:tcPr>
            <w:tcW w:w="1621" w:type="dxa"/>
            <w:vMerge w:val="restart"/>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B2</w:t>
            </w:r>
          </w:p>
        </w:tc>
        <w:tc>
          <w:tcPr>
            <w:tcW w:w="5282" w:type="dxa"/>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杏仁油（</w:t>
            </w:r>
            <w:proofErr w:type="spellStart"/>
            <w:r>
              <w:rPr>
                <w:rFonts w:ascii="Times New Roman" w:hAnsi="Times New Roman"/>
                <w:kern w:val="0"/>
              </w:rPr>
              <w:t>prunus</w:t>
            </w:r>
            <w:proofErr w:type="spellEnd"/>
            <w:r>
              <w:rPr>
                <w:rFonts w:ascii="Times New Roman" w:hAnsi="Times New Roman"/>
                <w:kern w:val="0"/>
              </w:rPr>
              <w:t xml:space="preserve"> </w:t>
            </w:r>
            <w:proofErr w:type="spellStart"/>
            <w:r>
              <w:rPr>
                <w:rFonts w:ascii="Times New Roman" w:hAnsi="Times New Roman"/>
                <w:kern w:val="0"/>
              </w:rPr>
              <w:t>armeniaca</w:t>
            </w:r>
            <w:proofErr w:type="spellEnd"/>
            <w:r>
              <w:rPr>
                <w:rFonts w:ascii="Times New Roman" w:hAnsi="Times New Roman"/>
                <w:kern w:val="0"/>
              </w:rPr>
              <w:t>(</w:t>
            </w:r>
            <w:proofErr w:type="spellStart"/>
            <w:r>
              <w:rPr>
                <w:rFonts w:ascii="Times New Roman" w:hAnsi="Times New Roman"/>
                <w:kern w:val="0"/>
              </w:rPr>
              <w:t>appicot</w:t>
            </w:r>
            <w:proofErr w:type="spellEnd"/>
            <w:r>
              <w:rPr>
                <w:rFonts w:ascii="Times New Roman" w:hAnsi="Times New Roman"/>
                <w:kern w:val="0"/>
              </w:rPr>
              <w:t>) kernel oil</w:t>
            </w:r>
            <w:r>
              <w:rPr>
                <w:rFonts w:ascii="Times New Roman" w:hAnsi="Times New Roman"/>
                <w:kern w:val="0"/>
              </w:rPr>
              <w:t>）</w:t>
            </w:r>
          </w:p>
        </w:tc>
        <w:tc>
          <w:tcPr>
            <w:tcW w:w="1619" w:type="dxa"/>
            <w:tcBorders>
              <w:top w:val="single" w:sz="4" w:space="0" w:color="auto"/>
              <w:left w:val="nil"/>
              <w:bottom w:val="nil"/>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3.00</w:t>
            </w:r>
          </w:p>
        </w:tc>
      </w:tr>
      <w:tr w:rsidR="003329D9" w:rsidTr="00BF3680">
        <w:trPr>
          <w:trHeight w:val="270"/>
        </w:trPr>
        <w:tc>
          <w:tcPr>
            <w:tcW w:w="1621" w:type="dxa"/>
            <w:vMerge/>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single" w:sz="4" w:space="0" w:color="auto"/>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羟基丙酯（</w:t>
            </w:r>
            <w:proofErr w:type="spellStart"/>
            <w:r>
              <w:rPr>
                <w:rFonts w:ascii="Times New Roman" w:hAnsi="Times New Roman"/>
                <w:kern w:val="0"/>
              </w:rPr>
              <w:t>propylparaben</w:t>
            </w:r>
            <w:proofErr w:type="spellEnd"/>
            <w:r>
              <w:rPr>
                <w:rFonts w:ascii="Times New Roman" w:hAnsi="Times New Roman"/>
                <w:kern w:val="0"/>
              </w:rPr>
              <w:t>）</w:t>
            </w:r>
          </w:p>
        </w:tc>
        <w:tc>
          <w:tcPr>
            <w:tcW w:w="1619" w:type="dxa"/>
            <w:tcBorders>
              <w:top w:val="nil"/>
              <w:left w:val="nil"/>
              <w:bottom w:val="single" w:sz="4" w:space="0" w:color="auto"/>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0.10</w:t>
            </w:r>
          </w:p>
        </w:tc>
      </w:tr>
      <w:tr w:rsidR="003329D9" w:rsidTr="00BF3680">
        <w:trPr>
          <w:trHeight w:val="270"/>
        </w:trPr>
        <w:tc>
          <w:tcPr>
            <w:tcW w:w="1621" w:type="dxa"/>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C</w:t>
            </w:r>
            <w:r>
              <w:rPr>
                <w:rFonts w:ascii="Times New Roman" w:hAnsi="Times New Roman"/>
                <w:kern w:val="0"/>
              </w:rPr>
              <w:t>相：</w:t>
            </w:r>
          </w:p>
        </w:tc>
        <w:tc>
          <w:tcPr>
            <w:tcW w:w="5282" w:type="dxa"/>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p>
        </w:tc>
        <w:tc>
          <w:tcPr>
            <w:tcW w:w="1619" w:type="dxa"/>
            <w:tcBorders>
              <w:top w:val="single" w:sz="4" w:space="0" w:color="auto"/>
              <w:left w:val="nil"/>
              <w:bottom w:val="nil"/>
              <w:right w:val="nil"/>
            </w:tcBorders>
            <w:vAlign w:val="center"/>
          </w:tcPr>
          <w:p w:rsidR="003329D9" w:rsidRDefault="003329D9" w:rsidP="00BF3680">
            <w:pPr>
              <w:adjustRightInd w:val="0"/>
              <w:snapToGrid w:val="0"/>
              <w:jc w:val="left"/>
              <w:rPr>
                <w:rFonts w:ascii="Times New Roman" w:hAnsi="Times New Roman"/>
                <w:kern w:val="0"/>
              </w:rPr>
            </w:pPr>
          </w:p>
        </w:tc>
      </w:tr>
      <w:tr w:rsidR="003329D9" w:rsidTr="00BF3680">
        <w:trPr>
          <w:trHeight w:val="285"/>
        </w:trPr>
        <w:tc>
          <w:tcPr>
            <w:tcW w:w="1621" w:type="dxa"/>
            <w:tcBorders>
              <w:top w:val="nil"/>
              <w:left w:val="nil"/>
              <w:bottom w:val="single" w:sz="12" w:space="0" w:color="auto"/>
              <w:right w:val="nil"/>
            </w:tcBorders>
            <w:vAlign w:val="center"/>
          </w:tcPr>
          <w:p w:rsidR="003329D9" w:rsidRDefault="003329D9" w:rsidP="00BF3680">
            <w:pPr>
              <w:adjustRightInd w:val="0"/>
              <w:snapToGrid w:val="0"/>
              <w:jc w:val="left"/>
              <w:rPr>
                <w:rFonts w:ascii="Times New Roman" w:hAnsi="Times New Roman"/>
                <w:kern w:val="0"/>
              </w:rPr>
            </w:pPr>
          </w:p>
        </w:tc>
        <w:tc>
          <w:tcPr>
            <w:tcW w:w="5282" w:type="dxa"/>
            <w:tcBorders>
              <w:top w:val="nil"/>
              <w:left w:val="nil"/>
              <w:bottom w:val="single" w:sz="12" w:space="0" w:color="auto"/>
              <w:right w:val="nil"/>
            </w:tcBorders>
            <w:vAlign w:val="center"/>
          </w:tcPr>
          <w:p w:rsidR="003329D9" w:rsidRDefault="003329D9" w:rsidP="00BF3680">
            <w:pPr>
              <w:adjustRightInd w:val="0"/>
              <w:snapToGrid w:val="0"/>
              <w:jc w:val="left"/>
              <w:rPr>
                <w:rFonts w:ascii="Times New Roman" w:hAnsi="Times New Roman"/>
                <w:kern w:val="0"/>
              </w:rPr>
            </w:pPr>
            <w:r>
              <w:rPr>
                <w:rFonts w:ascii="Times New Roman" w:hAnsi="Times New Roman"/>
                <w:kern w:val="0"/>
              </w:rPr>
              <w:t>锦纶</w:t>
            </w:r>
            <w:r>
              <w:rPr>
                <w:rFonts w:ascii="Times New Roman" w:hAnsi="Times New Roman"/>
                <w:kern w:val="0"/>
              </w:rPr>
              <w:t>-12</w:t>
            </w:r>
            <w:r>
              <w:rPr>
                <w:rFonts w:ascii="Times New Roman" w:hAnsi="Times New Roman"/>
                <w:kern w:val="0"/>
              </w:rPr>
              <w:t>（</w:t>
            </w:r>
            <w:r>
              <w:rPr>
                <w:rFonts w:ascii="Times New Roman" w:hAnsi="Times New Roman"/>
                <w:kern w:val="0"/>
              </w:rPr>
              <w:t>nylon-12</w:t>
            </w:r>
            <w:r>
              <w:rPr>
                <w:rFonts w:ascii="Times New Roman" w:hAnsi="Times New Roman"/>
                <w:kern w:val="0"/>
              </w:rPr>
              <w:t>）</w:t>
            </w:r>
          </w:p>
        </w:tc>
        <w:tc>
          <w:tcPr>
            <w:tcW w:w="1619" w:type="dxa"/>
            <w:tcBorders>
              <w:top w:val="nil"/>
              <w:left w:val="nil"/>
              <w:bottom w:val="single" w:sz="12" w:space="0" w:color="auto"/>
              <w:right w:val="nil"/>
            </w:tcBorders>
            <w:vAlign w:val="center"/>
          </w:tcPr>
          <w:p w:rsidR="003329D9" w:rsidRDefault="003329D9" w:rsidP="003329D9">
            <w:pPr>
              <w:adjustRightInd w:val="0"/>
              <w:snapToGrid w:val="0"/>
              <w:ind w:firstLineChars="50" w:firstLine="105"/>
              <w:jc w:val="left"/>
              <w:rPr>
                <w:rFonts w:ascii="Times New Roman" w:hAnsi="Times New Roman"/>
                <w:kern w:val="0"/>
              </w:rPr>
            </w:pPr>
            <w:r>
              <w:rPr>
                <w:rFonts w:ascii="Times New Roman" w:hAnsi="Times New Roman"/>
                <w:kern w:val="0"/>
              </w:rPr>
              <w:t>5.00</w:t>
            </w:r>
          </w:p>
        </w:tc>
      </w:tr>
    </w:tbl>
    <w:p w:rsidR="003329D9" w:rsidRDefault="003329D9" w:rsidP="003329D9">
      <w:pPr>
        <w:adjustRightInd w:val="0"/>
        <w:snapToGrid w:val="0"/>
        <w:spacing w:line="360" w:lineRule="auto"/>
        <w:rPr>
          <w:rFonts w:ascii="Times New Roman" w:eastAsia="FangSong_GB2312" w:hAnsi="Times New Roman"/>
        </w:rPr>
      </w:pPr>
      <w:r>
        <w:rPr>
          <w:rFonts w:ascii="Times New Roman" w:eastAsia="FangSong_GB2312" w:hAnsi="Times New Roman"/>
        </w:rPr>
        <w:t>注：</w:t>
      </w:r>
      <w:r>
        <w:rPr>
          <w:rFonts w:ascii="Times New Roman" w:eastAsia="FangSong_GB2312" w:hAnsi="Times New Roman"/>
        </w:rPr>
        <w:t xml:space="preserve">1. </w:t>
      </w:r>
      <w:r>
        <w:rPr>
          <w:rFonts w:ascii="Times New Roman" w:eastAsia="FangSong_GB2312" w:hAnsi="Times New Roman"/>
        </w:rPr>
        <w:t>制备方法：将</w:t>
      </w:r>
      <w:r>
        <w:rPr>
          <w:rFonts w:ascii="Times New Roman" w:eastAsia="FangSong_GB2312" w:hAnsi="Times New Roman"/>
        </w:rPr>
        <w:t>A1</w:t>
      </w:r>
      <w:r>
        <w:rPr>
          <w:rFonts w:ascii="Times New Roman" w:eastAsia="FangSong_GB2312" w:hAnsi="Times New Roman"/>
        </w:rPr>
        <w:t>和</w:t>
      </w:r>
      <w:r>
        <w:rPr>
          <w:rFonts w:ascii="Times New Roman" w:eastAsia="FangSong_GB2312" w:hAnsi="Times New Roman"/>
        </w:rPr>
        <w:t>B2</w:t>
      </w:r>
      <w:r>
        <w:rPr>
          <w:rFonts w:ascii="Times New Roman" w:eastAsia="FangSong_GB2312" w:hAnsi="Times New Roman"/>
        </w:rPr>
        <w:t>分别加热至</w:t>
      </w:r>
      <w:r>
        <w:rPr>
          <w:rFonts w:ascii="Times New Roman" w:eastAsia="FangSong_GB2312" w:hAnsi="Times New Roman"/>
        </w:rPr>
        <w:t>65~70</w:t>
      </w:r>
      <w:r>
        <w:rPr>
          <w:rFonts w:ascii="Times New Roman" w:hAnsi="Times New Roman" w:hint="eastAsia"/>
          <w:color w:val="000000"/>
          <w:sz w:val="18"/>
          <w:szCs w:val="18"/>
        </w:rPr>
        <w:t>°</w:t>
      </w:r>
      <w:r>
        <w:rPr>
          <w:rFonts w:ascii="Times New Roman" w:eastAsia="FangSong_GB2312" w:hAnsi="Times New Roman"/>
        </w:rPr>
        <w:t>C</w:t>
      </w:r>
      <w:r>
        <w:rPr>
          <w:rFonts w:ascii="Times New Roman" w:eastAsia="FangSong_GB2312" w:hAnsi="Times New Roman"/>
        </w:rPr>
        <w:t>，直至完全溶解，然后冷却至室温；再将</w:t>
      </w:r>
      <w:r>
        <w:rPr>
          <w:rFonts w:ascii="Times New Roman" w:eastAsia="FangSong_GB2312" w:hAnsi="Times New Roman"/>
        </w:rPr>
        <w:t>A2</w:t>
      </w:r>
      <w:r>
        <w:rPr>
          <w:rFonts w:ascii="Times New Roman" w:eastAsia="FangSong_GB2312" w:hAnsi="Times New Roman"/>
        </w:rPr>
        <w:t>加入到</w:t>
      </w:r>
      <w:r>
        <w:rPr>
          <w:rFonts w:ascii="Times New Roman" w:eastAsia="FangSong_GB2312" w:hAnsi="Times New Roman"/>
        </w:rPr>
        <w:t>A1</w:t>
      </w:r>
      <w:r>
        <w:rPr>
          <w:rFonts w:ascii="Times New Roman" w:eastAsia="FangSong_GB2312" w:hAnsi="Times New Roman"/>
        </w:rPr>
        <w:t>中，搅拌均匀（混合物</w:t>
      </w:r>
      <w:r>
        <w:rPr>
          <w:rFonts w:ascii="Times New Roman" w:eastAsia="FangSong_GB2312" w:hAnsi="Times New Roman"/>
        </w:rPr>
        <w:t>pH</w:t>
      </w:r>
      <w:r>
        <w:rPr>
          <w:rFonts w:ascii="Times New Roman" w:eastAsia="FangSong_GB2312" w:hAnsi="Times New Roman"/>
        </w:rPr>
        <w:t>值需在</w:t>
      </w:r>
      <w:r>
        <w:rPr>
          <w:rFonts w:ascii="Times New Roman" w:eastAsia="FangSong_GB2312" w:hAnsi="Times New Roman"/>
        </w:rPr>
        <w:t>6.0</w:t>
      </w:r>
      <w:r>
        <w:rPr>
          <w:rFonts w:ascii="Times New Roman" w:eastAsia="FangSong_GB2312" w:hAnsi="Times New Roman"/>
        </w:rPr>
        <w:t>左右）；将</w:t>
      </w:r>
      <w:r>
        <w:rPr>
          <w:rFonts w:ascii="Times New Roman" w:eastAsia="FangSong_GB2312" w:hAnsi="Times New Roman"/>
        </w:rPr>
        <w:t>B1</w:t>
      </w:r>
      <w:r>
        <w:rPr>
          <w:rFonts w:ascii="Times New Roman" w:eastAsia="FangSong_GB2312" w:hAnsi="Times New Roman"/>
        </w:rPr>
        <w:t>加入到</w:t>
      </w:r>
      <w:r>
        <w:rPr>
          <w:rFonts w:ascii="Times New Roman" w:eastAsia="FangSong_GB2312" w:hAnsi="Times New Roman"/>
        </w:rPr>
        <w:t>B2</w:t>
      </w:r>
      <w:r>
        <w:rPr>
          <w:rFonts w:ascii="Times New Roman" w:eastAsia="FangSong_GB2312" w:hAnsi="Times New Roman"/>
        </w:rPr>
        <w:t>中，室温下以</w:t>
      </w:r>
      <w:r>
        <w:rPr>
          <w:rFonts w:ascii="Times New Roman" w:eastAsia="FangSong_GB2312" w:hAnsi="Times New Roman"/>
        </w:rPr>
        <w:t>2000~2500rpm</w:t>
      </w:r>
      <w:r>
        <w:rPr>
          <w:rFonts w:ascii="Times New Roman" w:eastAsia="FangSong_GB2312" w:hAnsi="Times New Roman"/>
        </w:rPr>
        <w:t>的转速搅拌</w:t>
      </w:r>
      <w:r>
        <w:rPr>
          <w:rFonts w:ascii="Times New Roman" w:eastAsia="FangSong_GB2312" w:hAnsi="Times New Roman"/>
        </w:rPr>
        <w:t>5</w:t>
      </w:r>
      <w:r>
        <w:rPr>
          <w:rFonts w:ascii="Times New Roman" w:eastAsia="FangSong_GB2312" w:hAnsi="Times New Roman"/>
        </w:rPr>
        <w:t>分钟进行均质。</w:t>
      </w:r>
      <w:r>
        <w:rPr>
          <w:rFonts w:ascii="Times New Roman" w:eastAsia="FangSong_GB2312" w:hAnsi="Times New Roman"/>
        </w:rPr>
        <w:t>A</w:t>
      </w:r>
      <w:r>
        <w:rPr>
          <w:rFonts w:ascii="Times New Roman" w:eastAsia="FangSong_GB2312" w:hAnsi="Times New Roman"/>
        </w:rPr>
        <w:t>、</w:t>
      </w:r>
      <w:r>
        <w:rPr>
          <w:rFonts w:ascii="Times New Roman" w:eastAsia="FangSong_GB2312" w:hAnsi="Times New Roman"/>
        </w:rPr>
        <w:t>B</w:t>
      </w:r>
      <w:r>
        <w:rPr>
          <w:rFonts w:ascii="Times New Roman" w:eastAsia="FangSong_GB2312" w:hAnsi="Times New Roman"/>
        </w:rPr>
        <w:t>相分别均质好后，以</w:t>
      </w:r>
      <w:r>
        <w:rPr>
          <w:rFonts w:ascii="Times New Roman" w:eastAsia="FangSong_GB2312" w:hAnsi="Times New Roman"/>
        </w:rPr>
        <w:t>3000~4000rpm</w:t>
      </w:r>
      <w:r>
        <w:rPr>
          <w:rFonts w:ascii="Times New Roman" w:eastAsia="FangSong_GB2312" w:hAnsi="Times New Roman"/>
        </w:rPr>
        <w:t>将</w:t>
      </w:r>
      <w:r>
        <w:rPr>
          <w:rFonts w:ascii="Times New Roman" w:eastAsia="FangSong_GB2312" w:hAnsi="Times New Roman"/>
        </w:rPr>
        <w:t>A</w:t>
      </w:r>
      <w:r>
        <w:rPr>
          <w:rFonts w:ascii="Times New Roman" w:eastAsia="FangSong_GB2312" w:hAnsi="Times New Roman"/>
        </w:rPr>
        <w:t>相加入到</w:t>
      </w:r>
      <w:r>
        <w:rPr>
          <w:rFonts w:ascii="Times New Roman" w:eastAsia="FangSong_GB2312" w:hAnsi="Times New Roman"/>
        </w:rPr>
        <w:t>B</w:t>
      </w:r>
      <w:r>
        <w:rPr>
          <w:rFonts w:ascii="Times New Roman" w:eastAsia="FangSong_GB2312" w:hAnsi="Times New Roman"/>
        </w:rPr>
        <w:t>相中，再以</w:t>
      </w:r>
      <w:r>
        <w:rPr>
          <w:rFonts w:ascii="Times New Roman" w:eastAsia="FangSong_GB2312" w:hAnsi="Times New Roman"/>
        </w:rPr>
        <w:t>8000rpm</w:t>
      </w:r>
      <w:r>
        <w:rPr>
          <w:rFonts w:ascii="Times New Roman" w:eastAsia="FangSong_GB2312" w:hAnsi="Times New Roman"/>
        </w:rPr>
        <w:t>搅拌</w:t>
      </w:r>
      <w:r>
        <w:rPr>
          <w:rFonts w:ascii="Times New Roman" w:eastAsia="FangSong_GB2312" w:hAnsi="Times New Roman"/>
        </w:rPr>
        <w:t>5</w:t>
      </w:r>
      <w:r>
        <w:rPr>
          <w:rFonts w:ascii="Times New Roman" w:eastAsia="FangSong_GB2312" w:hAnsi="Times New Roman"/>
        </w:rPr>
        <w:t>分钟进行乳化。乳化完成后，室温条件下加入</w:t>
      </w:r>
      <w:r>
        <w:rPr>
          <w:rFonts w:ascii="Times New Roman" w:eastAsia="FangSong_GB2312" w:hAnsi="Times New Roman"/>
        </w:rPr>
        <w:t>C</w:t>
      </w:r>
      <w:r>
        <w:rPr>
          <w:rFonts w:ascii="Times New Roman" w:eastAsia="FangSong_GB2312" w:hAnsi="Times New Roman"/>
        </w:rPr>
        <w:t>相，然后以</w:t>
      </w:r>
      <w:r>
        <w:rPr>
          <w:rFonts w:ascii="Times New Roman" w:eastAsia="FangSong_GB2312" w:hAnsi="Times New Roman"/>
        </w:rPr>
        <w:t>8000~10000rpm</w:t>
      </w:r>
      <w:r>
        <w:rPr>
          <w:rFonts w:ascii="Times New Roman" w:eastAsia="FangSong_GB2312" w:hAnsi="Times New Roman"/>
        </w:rPr>
        <w:t>搅拌</w:t>
      </w:r>
      <w:r>
        <w:rPr>
          <w:rFonts w:ascii="Times New Roman" w:eastAsia="FangSong_GB2312" w:hAnsi="Times New Roman"/>
        </w:rPr>
        <w:t>10</w:t>
      </w:r>
      <w:r>
        <w:rPr>
          <w:rFonts w:ascii="Times New Roman" w:eastAsia="FangSong_GB2312" w:hAnsi="Times New Roman"/>
        </w:rPr>
        <w:t>分钟进行均质，完成。</w:t>
      </w:r>
    </w:p>
    <w:p w:rsidR="003329D9" w:rsidRDefault="003329D9" w:rsidP="003329D9">
      <w:pPr>
        <w:adjustRightInd w:val="0"/>
        <w:snapToGrid w:val="0"/>
        <w:spacing w:line="360" w:lineRule="auto"/>
        <w:rPr>
          <w:rFonts w:ascii="Times New Roman" w:eastAsia="FangSong_GB2312" w:hAnsi="Times New Roman"/>
        </w:rPr>
      </w:pPr>
      <w:r>
        <w:rPr>
          <w:rFonts w:ascii="Times New Roman" w:eastAsia="FangSong_GB2312" w:hAnsi="Times New Roman"/>
        </w:rPr>
        <w:t xml:space="preserve">2. </w:t>
      </w:r>
      <w:r>
        <w:rPr>
          <w:rFonts w:ascii="Times New Roman" w:eastAsia="FangSong_GB2312" w:hAnsi="Times New Roman"/>
        </w:rPr>
        <w:t>将配制物分装到铝管中，</w:t>
      </w:r>
      <w:r>
        <w:rPr>
          <w:rFonts w:ascii="Times New Roman" w:eastAsia="FangSong_GB2312" w:hAnsi="Times New Roman"/>
        </w:rPr>
        <w:t>4</w:t>
      </w:r>
      <w:r>
        <w:rPr>
          <w:rFonts w:ascii="Times New Roman" w:hAnsi="Times New Roman" w:hint="eastAsia"/>
          <w:color w:val="000000"/>
          <w:sz w:val="18"/>
          <w:szCs w:val="18"/>
        </w:rPr>
        <w:t>°</w:t>
      </w:r>
      <w:r>
        <w:rPr>
          <w:rFonts w:ascii="Times New Roman" w:eastAsia="FangSong_GB2312" w:hAnsi="Times New Roman"/>
        </w:rPr>
        <w:t>C</w:t>
      </w:r>
      <w:r>
        <w:rPr>
          <w:rFonts w:ascii="Times New Roman" w:eastAsia="FangSong_GB2312" w:hAnsi="Times New Roman"/>
        </w:rPr>
        <w:t>保存，保质期为</w:t>
      </w:r>
      <w:r>
        <w:rPr>
          <w:rFonts w:ascii="Times New Roman" w:eastAsia="FangSong_GB2312" w:hAnsi="Times New Roman"/>
        </w:rPr>
        <w:t>6</w:t>
      </w:r>
      <w:r>
        <w:rPr>
          <w:rFonts w:ascii="Times New Roman" w:eastAsia="FangSong_GB2312" w:hAnsi="Times New Roman"/>
        </w:rPr>
        <w:t>个月。</w:t>
      </w:r>
    </w:p>
    <w:p w:rsidR="003329D9" w:rsidRDefault="003329D9" w:rsidP="003329D9">
      <w:pPr>
        <w:adjustRightInd w:val="0"/>
        <w:snapToGrid w:val="0"/>
        <w:spacing w:line="360" w:lineRule="auto"/>
        <w:rPr>
          <w:rFonts w:ascii="Times New Roman" w:eastAsia="FangSong_GB2312" w:hAnsi="Times New Roman" w:hint="eastAsia"/>
        </w:rPr>
      </w:pPr>
      <w:r>
        <w:rPr>
          <w:rFonts w:ascii="Times New Roman" w:eastAsia="FangSong_GB2312" w:hAnsi="Times New Roman"/>
        </w:rPr>
        <w:t xml:space="preserve">3. </w:t>
      </w:r>
      <w:r>
        <w:rPr>
          <w:rFonts w:ascii="Times New Roman" w:eastAsia="FangSong_GB2312" w:hAnsi="Times New Roman"/>
        </w:rPr>
        <w:t>本配方制备物仅限于试验用途，不能用作商业目的。</w:t>
      </w:r>
    </w:p>
    <w:p w:rsidR="003329D9" w:rsidRDefault="003329D9" w:rsidP="003329D9">
      <w:pPr>
        <w:adjustRightInd w:val="0"/>
        <w:snapToGrid w:val="0"/>
        <w:spacing w:line="360" w:lineRule="auto"/>
        <w:rPr>
          <w:rFonts w:ascii="Times New Roman" w:eastAsia="FangSong_GB2312" w:hAnsi="Times New Roman" w:hint="eastAsia"/>
        </w:rPr>
      </w:pPr>
    </w:p>
    <w:p w:rsidR="003329D9" w:rsidRDefault="003329D9" w:rsidP="003329D9">
      <w:pPr>
        <w:adjustRightInd w:val="0"/>
        <w:snapToGrid w:val="0"/>
        <w:spacing w:line="360" w:lineRule="auto"/>
        <w:rPr>
          <w:rFonts w:ascii="Times New Roman" w:eastAsia="FangSong_GB2312" w:hAnsi="Times New Roman" w:hint="eastAsia"/>
        </w:rPr>
      </w:pPr>
    </w:p>
    <w:p w:rsidR="003329D9" w:rsidRDefault="003329D9" w:rsidP="003329D9">
      <w:pPr>
        <w:adjustRightInd w:val="0"/>
        <w:snapToGrid w:val="0"/>
        <w:spacing w:line="360" w:lineRule="auto"/>
        <w:rPr>
          <w:rFonts w:ascii="Times New Roman" w:eastAsia="FangSong_GB2312" w:hAnsi="Times New Roman"/>
        </w:rPr>
      </w:pPr>
    </w:p>
    <w:p w:rsidR="003329D9" w:rsidRDefault="003329D9" w:rsidP="003329D9">
      <w:pPr>
        <w:rPr>
          <w:rFonts w:ascii="Times New Roman" w:eastAsia="SimHei" w:hAnsi="Times New Roman" w:hint="eastAsia"/>
          <w:kern w:val="0"/>
        </w:rPr>
      </w:pPr>
    </w:p>
    <w:p w:rsidR="003329D9" w:rsidRDefault="003329D9" w:rsidP="003329D9">
      <w:pPr>
        <w:autoSpaceDE w:val="0"/>
        <w:autoSpaceDN w:val="0"/>
        <w:adjustRightInd w:val="0"/>
        <w:snapToGrid w:val="0"/>
        <w:spacing w:before="120" w:after="120"/>
        <w:jc w:val="center"/>
        <w:rPr>
          <w:rFonts w:ascii="Times New Roman" w:eastAsia="方正小标宋简体" w:hAnsi="Times New Roman"/>
          <w:kern w:val="0"/>
          <w:sz w:val="32"/>
          <w:szCs w:val="32"/>
        </w:rPr>
      </w:pPr>
      <w:r>
        <w:rPr>
          <w:rFonts w:ascii="Times New Roman" w:eastAsia="方正小标宋简体" w:hAnsi="Times New Roman"/>
          <w:kern w:val="0"/>
          <w:sz w:val="32"/>
          <w:szCs w:val="32"/>
        </w:rPr>
        <w:lastRenderedPageBreak/>
        <w:t>第二法</w:t>
      </w:r>
      <w:r>
        <w:rPr>
          <w:rFonts w:ascii="Times New Roman" w:eastAsia="方正小标宋简体" w:hAnsi="Times New Roman"/>
          <w:kern w:val="0"/>
          <w:sz w:val="32"/>
          <w:szCs w:val="32"/>
        </w:rPr>
        <w:t xml:space="preserve">  </w:t>
      </w:r>
      <w:r>
        <w:rPr>
          <w:rFonts w:ascii="Times New Roman" w:eastAsia="方正小标宋简体" w:hAnsi="Times New Roman"/>
          <w:kern w:val="0"/>
          <w:sz w:val="32"/>
          <w:szCs w:val="32"/>
        </w:rPr>
        <w:t>人体开放使用祛斑美白功效</w:t>
      </w:r>
      <w:r>
        <w:rPr>
          <w:rFonts w:ascii="Times New Roman" w:eastAsia="方正小标宋简体" w:hAnsi="Times New Roman" w:hint="eastAsia"/>
          <w:kern w:val="0"/>
          <w:sz w:val="32"/>
          <w:szCs w:val="32"/>
        </w:rPr>
        <w:t>测试</w:t>
      </w:r>
      <w:r>
        <w:rPr>
          <w:rFonts w:ascii="Times New Roman" w:eastAsia="方正小标宋简体" w:hAnsi="Times New Roman"/>
          <w:kern w:val="0"/>
          <w:sz w:val="32"/>
          <w:szCs w:val="32"/>
        </w:rPr>
        <w:t>法</w:t>
      </w:r>
    </w:p>
    <w:p w:rsidR="003329D9" w:rsidRDefault="003329D9" w:rsidP="003329D9">
      <w:pPr>
        <w:adjustRightInd w:val="0"/>
        <w:snapToGrid w:val="0"/>
        <w:spacing w:before="500" w:after="260" w:line="360" w:lineRule="auto"/>
        <w:ind w:firstLineChars="200" w:firstLine="640"/>
        <w:rPr>
          <w:rFonts w:ascii="Times New Roman" w:eastAsia="SimHei" w:hAnsi="Times New Roman"/>
          <w:sz w:val="32"/>
          <w:szCs w:val="32"/>
        </w:rPr>
      </w:pPr>
      <w:r>
        <w:rPr>
          <w:rFonts w:ascii="Times New Roman" w:eastAsia="SimHei" w:hAnsi="Times New Roman"/>
          <w:sz w:val="32"/>
          <w:szCs w:val="32"/>
        </w:rPr>
        <w:t xml:space="preserve">1  </w:t>
      </w:r>
      <w:r>
        <w:rPr>
          <w:rFonts w:ascii="Times New Roman" w:eastAsia="SimHei" w:hAnsi="Times New Roman"/>
          <w:sz w:val="32"/>
          <w:szCs w:val="32"/>
        </w:rPr>
        <w:t>范围</w:t>
      </w:r>
    </w:p>
    <w:p w:rsidR="003329D9" w:rsidRDefault="003329D9" w:rsidP="003329D9">
      <w:pPr>
        <w:adjustRightInd w:val="0"/>
        <w:snapToGrid w:val="0"/>
        <w:spacing w:line="360" w:lineRule="auto"/>
        <w:ind w:firstLineChars="200" w:firstLine="640"/>
        <w:rPr>
          <w:rFonts w:ascii="Times New Roman" w:eastAsia="FangSong_GB2312" w:hAnsi="Times New Roman"/>
          <w:kern w:val="0"/>
          <w:sz w:val="32"/>
          <w:szCs w:val="32"/>
        </w:rPr>
      </w:pPr>
      <w:r>
        <w:rPr>
          <w:rFonts w:ascii="Times New Roman" w:eastAsia="FangSong_GB2312" w:hAnsi="Times New Roman"/>
          <w:kern w:val="0"/>
          <w:sz w:val="32"/>
          <w:szCs w:val="32"/>
        </w:rPr>
        <w:t>本方法规定了</w:t>
      </w:r>
      <w:r>
        <w:rPr>
          <w:rFonts w:ascii="Times New Roman" w:eastAsia="FangSong_GB2312" w:hAnsi="Times New Roman" w:hint="eastAsia"/>
          <w:kern w:val="0"/>
          <w:sz w:val="32"/>
          <w:szCs w:val="32"/>
        </w:rPr>
        <w:t>对</w:t>
      </w:r>
      <w:r>
        <w:rPr>
          <w:rFonts w:ascii="Times New Roman" w:eastAsia="FangSong_GB2312" w:hAnsi="Times New Roman"/>
          <w:kern w:val="0"/>
          <w:sz w:val="32"/>
          <w:szCs w:val="32"/>
        </w:rPr>
        <w:t>化妆品祛斑美白功效</w:t>
      </w:r>
      <w:r>
        <w:rPr>
          <w:rFonts w:ascii="Times New Roman" w:eastAsia="FangSong_GB2312" w:hAnsi="Times New Roman" w:hint="eastAsia"/>
          <w:kern w:val="0"/>
          <w:sz w:val="32"/>
          <w:szCs w:val="32"/>
        </w:rPr>
        <w:t>的</w:t>
      </w:r>
      <w:r>
        <w:rPr>
          <w:rFonts w:ascii="Times New Roman" w:eastAsia="FangSong_GB2312" w:hAnsi="Times New Roman"/>
          <w:kern w:val="0"/>
          <w:sz w:val="32"/>
          <w:szCs w:val="32"/>
        </w:rPr>
        <w:t>人体开放使用试验</w:t>
      </w:r>
      <w:r>
        <w:rPr>
          <w:rFonts w:ascii="Times New Roman" w:eastAsia="FangSong_GB2312" w:hAnsi="Times New Roman" w:hint="eastAsia"/>
          <w:kern w:val="0"/>
          <w:sz w:val="32"/>
          <w:szCs w:val="32"/>
        </w:rPr>
        <w:t>的</w:t>
      </w:r>
      <w:r>
        <w:rPr>
          <w:rFonts w:ascii="Times New Roman" w:eastAsia="FangSong_GB2312" w:hAnsi="Times New Roman"/>
          <w:kern w:val="0"/>
          <w:sz w:val="32"/>
          <w:szCs w:val="32"/>
        </w:rPr>
        <w:t>测试</w:t>
      </w:r>
      <w:r>
        <w:rPr>
          <w:rFonts w:ascii="Times New Roman" w:eastAsia="FangSong_GB2312" w:hAnsi="Times New Roman" w:hint="eastAsia"/>
          <w:kern w:val="0"/>
          <w:sz w:val="32"/>
          <w:szCs w:val="32"/>
        </w:rPr>
        <w:t>方法</w:t>
      </w:r>
      <w:r>
        <w:rPr>
          <w:rFonts w:ascii="Times New Roman" w:eastAsia="FangSong_GB2312" w:hAnsi="Times New Roman"/>
          <w:kern w:val="0"/>
          <w:sz w:val="32"/>
          <w:szCs w:val="32"/>
        </w:rPr>
        <w:t>。</w:t>
      </w:r>
    </w:p>
    <w:p w:rsidR="003329D9" w:rsidRDefault="003329D9" w:rsidP="003329D9">
      <w:pPr>
        <w:adjustRightInd w:val="0"/>
        <w:snapToGrid w:val="0"/>
        <w:spacing w:before="260" w:after="260" w:line="360" w:lineRule="auto"/>
        <w:ind w:firstLineChars="200" w:firstLine="640"/>
        <w:rPr>
          <w:rFonts w:ascii="Times New Roman" w:eastAsia="SimHei" w:hAnsi="Times New Roman" w:hint="eastAsia"/>
          <w:sz w:val="32"/>
          <w:szCs w:val="32"/>
        </w:rPr>
      </w:pPr>
      <w:r>
        <w:rPr>
          <w:rFonts w:ascii="Times New Roman" w:eastAsia="SimHei" w:hAnsi="Times New Roman"/>
          <w:sz w:val="32"/>
          <w:szCs w:val="32"/>
        </w:rPr>
        <w:t xml:space="preserve">2  </w:t>
      </w:r>
      <w:r>
        <w:rPr>
          <w:rFonts w:ascii="Times New Roman" w:eastAsia="SimHei" w:hAnsi="Times New Roman" w:hint="eastAsia"/>
          <w:sz w:val="32"/>
          <w:szCs w:val="32"/>
        </w:rPr>
        <w:t>定义</w:t>
      </w:r>
    </w:p>
    <w:p w:rsidR="003329D9" w:rsidRDefault="003329D9" w:rsidP="003329D9">
      <w:pPr>
        <w:widowControl/>
        <w:ind w:firstLineChars="200" w:firstLine="640"/>
        <w:rPr>
          <w:rFonts w:ascii="Times New Roman" w:eastAsia="FangSong_GB2312" w:hAnsi="Times New Roman" w:hint="eastAsia"/>
          <w:sz w:val="32"/>
          <w:szCs w:val="32"/>
        </w:rPr>
      </w:pPr>
      <w:r>
        <w:rPr>
          <w:rFonts w:ascii="Times New Roman" w:eastAsia="FangSong_GB2312" w:hAnsi="Times New Roman" w:hint="eastAsia"/>
          <w:kern w:val="0"/>
          <w:sz w:val="32"/>
          <w:szCs w:val="32"/>
        </w:rPr>
        <w:t>2</w:t>
      </w:r>
      <w:r>
        <w:rPr>
          <w:rFonts w:ascii="Times New Roman" w:eastAsia="FangSong_GB2312" w:hAnsi="Times New Roman"/>
          <w:kern w:val="0"/>
          <w:sz w:val="32"/>
          <w:szCs w:val="32"/>
        </w:rPr>
        <w:t xml:space="preserve">.1 </w:t>
      </w:r>
      <w:r>
        <w:rPr>
          <w:rFonts w:ascii="Times New Roman" w:eastAsia="FangSong_GB2312" w:hAnsi="Times New Roman"/>
          <w:sz w:val="32"/>
          <w:szCs w:val="32"/>
        </w:rPr>
        <w:t>个体类型角（</w:t>
      </w:r>
      <w:r>
        <w:rPr>
          <w:rFonts w:ascii="Times New Roman" w:eastAsia="FangSong_GB2312" w:hAnsi="Times New Roman"/>
          <w:sz w:val="32"/>
          <w:szCs w:val="32"/>
        </w:rPr>
        <w:t>individual type angle</w:t>
      </w:r>
      <w:r>
        <w:rPr>
          <w:rFonts w:ascii="Times New Roman" w:eastAsia="FangSong_GB2312" w:hAnsi="Times New Roman"/>
          <w:sz w:val="32"/>
          <w:szCs w:val="32"/>
        </w:rPr>
        <w:t>，</w:t>
      </w:r>
      <w:r>
        <w:rPr>
          <w:rFonts w:ascii="Times New Roman" w:eastAsia="FangSong_GB2312" w:hAnsi="Times New Roman"/>
          <w:sz w:val="32"/>
          <w:szCs w:val="32"/>
        </w:rPr>
        <w:t>ITA°</w:t>
      </w:r>
      <w:r>
        <w:rPr>
          <w:rFonts w:ascii="Times New Roman" w:eastAsia="FangSong_GB2312" w:hAnsi="Times New Roman"/>
          <w:sz w:val="32"/>
          <w:szCs w:val="32"/>
        </w:rPr>
        <w:t>）</w:t>
      </w:r>
      <w:r>
        <w:rPr>
          <w:rFonts w:ascii="Times New Roman" w:eastAsia="FangSong_GB2312" w:hAnsi="Times New Roman" w:hint="eastAsia"/>
          <w:sz w:val="32"/>
          <w:szCs w:val="32"/>
        </w:rPr>
        <w:t>：通过皮肤色度计或反射分光光度计测量皮肤</w:t>
      </w:r>
      <w:r>
        <w:rPr>
          <w:rFonts w:ascii="Times New Roman" w:eastAsia="FangSong_GB2312" w:hAnsi="Times New Roman"/>
          <w:i/>
          <w:sz w:val="32"/>
          <w:szCs w:val="32"/>
        </w:rPr>
        <w:t>L*a*b*</w:t>
      </w:r>
      <w:r>
        <w:rPr>
          <w:rFonts w:ascii="Times New Roman" w:eastAsia="FangSong_GB2312" w:hAnsi="Times New Roman"/>
          <w:sz w:val="32"/>
          <w:szCs w:val="32"/>
        </w:rPr>
        <w:t>颜色空间数据</w:t>
      </w:r>
      <w:r>
        <w:rPr>
          <w:rFonts w:ascii="Times New Roman" w:eastAsia="FangSong_GB2312" w:hAnsi="Times New Roman" w:hint="eastAsia"/>
          <w:sz w:val="32"/>
          <w:szCs w:val="32"/>
        </w:rPr>
        <w:t>来表征人体皮肤颜色的参数，计算公式如下：</w:t>
      </w:r>
    </w:p>
    <w:p w:rsidR="003329D9" w:rsidRDefault="003329D9" w:rsidP="003329D9">
      <w:pPr>
        <w:widowControl/>
        <w:jc w:val="center"/>
        <w:rPr>
          <w:rFonts w:ascii="Times New Roman" w:eastAsia="FangSong_GB2312" w:hAnsi="Times New Roman" w:hint="eastAsia"/>
          <w:sz w:val="32"/>
          <w:szCs w:val="32"/>
        </w:rPr>
      </w:pPr>
      <w:r>
        <w:rPr>
          <w:rFonts w:ascii="Times New Roman" w:eastAsia="FangSong_GB2312" w:hAnsi="Times New Roman"/>
          <w:position w:val="-22"/>
          <w:sz w:val="32"/>
          <w:szCs w:val="32"/>
        </w:rPr>
        <w:object w:dxaOrig="2400" w:dyaOrig="619">
          <v:shape id="_x0000_i1029" type="#_x0000_t75" style="width:161.5pt;height:41.8pt;mso-position-horizontal-relative:page;mso-position-vertical-relative:page" o:ole="">
            <v:imagedata r:id="rId6" o:title=""/>
          </v:shape>
          <o:OLEObject Type="Embed" ProgID="Equation.KSEE3" ShapeID="_x0000_i1029" DrawAspect="Content" ObjectID="_1676269493" r:id="rId15"/>
        </w:object>
      </w:r>
    </w:p>
    <w:p w:rsidR="003329D9" w:rsidRDefault="003329D9" w:rsidP="003329D9">
      <w:pPr>
        <w:widowControl/>
        <w:ind w:firstLineChars="200" w:firstLine="640"/>
        <w:rPr>
          <w:rFonts w:ascii="Times New Roman" w:eastAsia="FangSong_GB2312" w:hAnsi="Times New Roman"/>
          <w:kern w:val="0"/>
          <w:sz w:val="32"/>
          <w:szCs w:val="32"/>
        </w:rPr>
      </w:pPr>
      <w:r>
        <w:rPr>
          <w:rFonts w:ascii="Times New Roman" w:eastAsia="FangSong_GB2312" w:hAnsi="Times New Roman"/>
          <w:sz w:val="32"/>
          <w:szCs w:val="32"/>
        </w:rPr>
        <w:t xml:space="preserve">2.2 </w:t>
      </w:r>
      <w:r>
        <w:rPr>
          <w:rFonts w:ascii="Times New Roman" w:eastAsia="FangSong_GB2312" w:hAnsi="Times New Roman" w:hint="eastAsia"/>
          <w:sz w:val="32"/>
          <w:szCs w:val="32"/>
        </w:rPr>
        <w:t>黑素指数（</w:t>
      </w:r>
      <w:r>
        <w:rPr>
          <w:rFonts w:ascii="Times New Roman" w:eastAsia="FangSong_GB2312" w:hAnsi="Times New Roman"/>
          <w:sz w:val="32"/>
          <w:szCs w:val="32"/>
        </w:rPr>
        <w:t>melanin index</w:t>
      </w:r>
      <w:r>
        <w:rPr>
          <w:rFonts w:ascii="Times New Roman" w:eastAsia="FangSong_GB2312" w:hAnsi="Times New Roman"/>
          <w:sz w:val="32"/>
          <w:szCs w:val="32"/>
        </w:rPr>
        <w:t>，</w:t>
      </w:r>
      <w:r>
        <w:rPr>
          <w:rFonts w:ascii="Times New Roman" w:eastAsia="FangSong_GB2312" w:hAnsi="Times New Roman"/>
          <w:sz w:val="32"/>
          <w:szCs w:val="32"/>
        </w:rPr>
        <w:t>MI</w:t>
      </w:r>
      <w:r>
        <w:rPr>
          <w:rFonts w:ascii="Times New Roman" w:eastAsia="FangSong_GB2312" w:hAnsi="Times New Roman" w:hint="eastAsia"/>
          <w:sz w:val="32"/>
          <w:szCs w:val="32"/>
        </w:rPr>
        <w:t>）：</w:t>
      </w:r>
      <w:r>
        <w:rPr>
          <w:rFonts w:ascii="Times New Roman" w:eastAsia="FangSong_GB2312" w:hAnsi="Times New Roman"/>
          <w:sz w:val="32"/>
          <w:szCs w:val="32"/>
        </w:rPr>
        <w:t>通过测定皮肤</w:t>
      </w:r>
      <w:r>
        <w:rPr>
          <w:rFonts w:ascii="Times New Roman" w:eastAsia="FangSong_GB2312" w:hAnsi="Times New Roman" w:hint="eastAsia"/>
          <w:sz w:val="32"/>
          <w:szCs w:val="32"/>
        </w:rPr>
        <w:t>表面对</w:t>
      </w:r>
      <w:r>
        <w:rPr>
          <w:rFonts w:ascii="Times New Roman" w:eastAsia="FangSong_GB2312" w:hAnsi="Times New Roman"/>
          <w:sz w:val="32"/>
          <w:szCs w:val="32"/>
        </w:rPr>
        <w:t>特定波长</w:t>
      </w:r>
      <w:r>
        <w:rPr>
          <w:rFonts w:ascii="Times New Roman" w:eastAsia="FangSong_GB2312" w:hAnsi="Times New Roman" w:hint="eastAsia"/>
          <w:sz w:val="32"/>
          <w:szCs w:val="32"/>
        </w:rPr>
        <w:t>光谱</w:t>
      </w:r>
      <w:r>
        <w:rPr>
          <w:rFonts w:ascii="Times New Roman" w:eastAsia="FangSong_GB2312" w:hAnsi="Times New Roman"/>
          <w:sz w:val="32"/>
          <w:szCs w:val="32"/>
        </w:rPr>
        <w:t>的</w:t>
      </w:r>
      <w:r>
        <w:rPr>
          <w:rFonts w:ascii="Times New Roman" w:eastAsia="FangSong_GB2312" w:hAnsi="Times New Roman" w:hint="eastAsia"/>
          <w:sz w:val="32"/>
          <w:szCs w:val="32"/>
        </w:rPr>
        <w:t>吸收</w:t>
      </w:r>
      <w:r>
        <w:rPr>
          <w:rFonts w:ascii="Times New Roman" w:eastAsia="FangSong_GB2312" w:hAnsi="Times New Roman"/>
          <w:sz w:val="32"/>
          <w:szCs w:val="32"/>
        </w:rPr>
        <w:t>来</w:t>
      </w:r>
      <w:r>
        <w:rPr>
          <w:rFonts w:ascii="Times New Roman" w:eastAsia="FangSong_GB2312" w:hAnsi="Times New Roman" w:hint="eastAsia"/>
          <w:sz w:val="32"/>
          <w:szCs w:val="32"/>
        </w:rPr>
        <w:t>表征</w:t>
      </w:r>
      <w:r>
        <w:rPr>
          <w:rFonts w:ascii="Times New Roman" w:eastAsia="FangSong_GB2312" w:hAnsi="Times New Roman"/>
          <w:sz w:val="32"/>
          <w:szCs w:val="32"/>
        </w:rPr>
        <w:t>皮肤中</w:t>
      </w:r>
      <w:hyperlink r:id="rId16" w:tgtFrame="_blank" w:history="1">
        <w:r>
          <w:rPr>
            <w:rFonts w:ascii="Times New Roman" w:eastAsia="FangSong_GB2312" w:hAnsi="Times New Roman"/>
            <w:sz w:val="32"/>
            <w:szCs w:val="32"/>
          </w:rPr>
          <w:t>黑素</w:t>
        </w:r>
      </w:hyperlink>
      <w:r>
        <w:rPr>
          <w:rFonts w:ascii="Times New Roman" w:eastAsia="FangSong_GB2312" w:hAnsi="Times New Roman"/>
          <w:sz w:val="32"/>
          <w:szCs w:val="32"/>
        </w:rPr>
        <w:t>含量</w:t>
      </w:r>
      <w:r>
        <w:rPr>
          <w:rFonts w:ascii="Times New Roman" w:eastAsia="FangSong_GB2312" w:hAnsi="Times New Roman" w:hint="eastAsia"/>
          <w:sz w:val="32"/>
          <w:szCs w:val="32"/>
        </w:rPr>
        <w:t>的参数。</w:t>
      </w:r>
    </w:p>
    <w:p w:rsidR="003329D9" w:rsidRDefault="003329D9" w:rsidP="003329D9">
      <w:pPr>
        <w:tabs>
          <w:tab w:val="left" w:pos="426"/>
        </w:tabs>
        <w:adjustRightInd w:val="0"/>
        <w:snapToGrid w:val="0"/>
        <w:spacing w:before="260" w:after="260" w:line="360" w:lineRule="auto"/>
        <w:ind w:firstLineChars="200" w:firstLine="640"/>
        <w:rPr>
          <w:rFonts w:ascii="Times New Roman" w:eastAsia="SimHei" w:hAnsi="Times New Roman" w:hint="eastAsia"/>
          <w:sz w:val="32"/>
          <w:szCs w:val="32"/>
        </w:rPr>
      </w:pPr>
      <w:r>
        <w:rPr>
          <w:rFonts w:ascii="Times New Roman" w:eastAsia="SimHei" w:hAnsi="Times New Roman"/>
          <w:sz w:val="32"/>
          <w:szCs w:val="32"/>
        </w:rPr>
        <w:t xml:space="preserve">3  </w:t>
      </w:r>
      <w:r>
        <w:rPr>
          <w:rFonts w:ascii="Times New Roman" w:eastAsia="SimHei" w:hAnsi="Times New Roman"/>
          <w:sz w:val="32"/>
          <w:szCs w:val="32"/>
        </w:rPr>
        <w:t>试验方</w:t>
      </w:r>
      <w:r>
        <w:rPr>
          <w:rFonts w:ascii="Times New Roman" w:eastAsia="SimHei" w:hAnsi="Times New Roman" w:hint="eastAsia"/>
          <w:sz w:val="32"/>
          <w:szCs w:val="32"/>
        </w:rPr>
        <w:t>法</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  </w:t>
      </w:r>
      <w:r>
        <w:rPr>
          <w:rFonts w:ascii="Times New Roman" w:eastAsia="FangSong_GB2312" w:hAnsi="Times New Roman"/>
          <w:sz w:val="32"/>
          <w:szCs w:val="32"/>
        </w:rPr>
        <w:t>受试者的选择</w:t>
      </w:r>
    </w:p>
    <w:p w:rsidR="003329D9" w:rsidRDefault="003329D9" w:rsidP="003329D9">
      <w:pPr>
        <w:autoSpaceDE w:val="0"/>
        <w:autoSpaceDN w:val="0"/>
        <w:adjustRightInd w:val="0"/>
        <w:snapToGrid w:val="0"/>
        <w:spacing w:line="360" w:lineRule="auto"/>
        <w:ind w:firstLineChars="200" w:firstLine="640"/>
        <w:rPr>
          <w:rFonts w:ascii="Times New Roman" w:eastAsia="FangSong_GB2312" w:hAnsi="Times New Roman"/>
          <w:kern w:val="0"/>
          <w:sz w:val="32"/>
          <w:szCs w:val="32"/>
        </w:rPr>
      </w:pPr>
      <w:r>
        <w:rPr>
          <w:rFonts w:ascii="Times New Roman" w:eastAsia="FangSong_GB2312" w:hAnsi="Times New Roman"/>
          <w:kern w:val="0"/>
          <w:sz w:val="32"/>
          <w:szCs w:val="32"/>
        </w:rPr>
        <w:t>按受试者入选和排除标准选择合格的受试者，并按随机表分为试验组和对照组，</w:t>
      </w:r>
      <w:r>
        <w:rPr>
          <w:rFonts w:ascii="Times New Roman" w:eastAsia="FangSong_GB2312" w:hAnsi="Times New Roman"/>
          <w:sz w:val="32"/>
          <w:szCs w:val="32"/>
        </w:rPr>
        <w:t>在受试部位左右两侧色斑对称的情况下，可分为试验产品侧和对照产品侧，</w:t>
      </w:r>
      <w:r>
        <w:rPr>
          <w:rFonts w:ascii="Times New Roman" w:eastAsia="FangSong_GB2312" w:hAnsi="Times New Roman"/>
          <w:kern w:val="0"/>
          <w:sz w:val="32"/>
          <w:szCs w:val="32"/>
        </w:rPr>
        <w:t>确保最终完成有效例数不少于</w:t>
      </w:r>
      <w:r>
        <w:rPr>
          <w:rFonts w:ascii="Times New Roman" w:eastAsia="FangSong_GB2312" w:hAnsi="Times New Roman"/>
          <w:kern w:val="0"/>
          <w:sz w:val="32"/>
          <w:szCs w:val="32"/>
        </w:rPr>
        <w:t>30</w:t>
      </w:r>
      <w:r>
        <w:rPr>
          <w:rFonts w:ascii="Times New Roman" w:eastAsia="FangSong_GB2312" w:hAnsi="Times New Roman"/>
          <w:kern w:val="0"/>
          <w:sz w:val="32"/>
          <w:szCs w:val="32"/>
        </w:rPr>
        <w:t>人</w:t>
      </w:r>
      <w:r>
        <w:rPr>
          <w:rFonts w:ascii="Times New Roman" w:eastAsia="FangSong_GB2312" w:hAnsi="Times New Roman"/>
          <w:kern w:val="0"/>
          <w:sz w:val="32"/>
          <w:szCs w:val="32"/>
        </w:rPr>
        <w:t>/</w:t>
      </w:r>
      <w:r>
        <w:rPr>
          <w:rFonts w:ascii="Times New Roman" w:eastAsia="FangSong_GB2312" w:hAnsi="Times New Roman"/>
          <w:kern w:val="0"/>
          <w:sz w:val="32"/>
          <w:szCs w:val="32"/>
        </w:rPr>
        <w:t>组（侧）。</w:t>
      </w:r>
    </w:p>
    <w:p w:rsidR="003329D9" w:rsidRDefault="003329D9" w:rsidP="003329D9">
      <w:pPr>
        <w:tabs>
          <w:tab w:val="left" w:pos="851"/>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  </w:t>
      </w:r>
      <w:r>
        <w:rPr>
          <w:rFonts w:ascii="Times New Roman" w:eastAsia="FangSong_GB2312" w:hAnsi="Times New Roman"/>
          <w:sz w:val="32"/>
          <w:szCs w:val="32"/>
        </w:rPr>
        <w:t>入选标准</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3.1.1.1  18~60</w:t>
      </w:r>
      <w:r>
        <w:rPr>
          <w:rFonts w:ascii="Times New Roman" w:eastAsia="FangSong_GB2312" w:hAnsi="Times New Roman"/>
          <w:sz w:val="32"/>
          <w:szCs w:val="32"/>
        </w:rPr>
        <w:t>岁，健康女性或男性；</w:t>
      </w:r>
      <w:r>
        <w:rPr>
          <w:rFonts w:ascii="Times New Roman" w:eastAsia="FangSong_GB2312" w:hAnsi="Times New Roman"/>
          <w:sz w:val="32"/>
          <w:szCs w:val="32"/>
        </w:rPr>
        <w:t xml:space="preserve"> </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lastRenderedPageBreak/>
        <w:t xml:space="preserve">3.1.1.2  </w:t>
      </w:r>
      <w:r>
        <w:rPr>
          <w:rFonts w:ascii="Times New Roman" w:eastAsia="FangSong_GB2312" w:hAnsi="Times New Roman"/>
          <w:sz w:val="32"/>
          <w:szCs w:val="32"/>
        </w:rPr>
        <w:t>受试部位至少有一个和周围邻近皮肤的</w:t>
      </w:r>
      <w:r>
        <w:rPr>
          <w:rFonts w:ascii="Times New Roman" w:eastAsia="FangSong_GB2312" w:hAnsi="Times New Roman"/>
          <w:iCs/>
          <w:sz w:val="32"/>
          <w:szCs w:val="32"/>
        </w:rPr>
        <w:t>ITA</w:t>
      </w:r>
      <w:r>
        <w:rPr>
          <w:rFonts w:ascii="Times New Roman" w:eastAsia="FangSong_GB2312" w:hAnsi="Times New Roman" w:hint="eastAsia"/>
          <w:iCs/>
          <w:sz w:val="32"/>
          <w:szCs w:val="32"/>
        </w:rPr>
        <w:t>°</w:t>
      </w:r>
      <w:r>
        <w:rPr>
          <w:rFonts w:ascii="Times New Roman" w:eastAsia="FangSong_GB2312" w:hAnsi="Times New Roman"/>
          <w:sz w:val="32"/>
          <w:szCs w:val="32"/>
        </w:rPr>
        <w:t>差值大于</w:t>
      </w:r>
      <w:r>
        <w:rPr>
          <w:rFonts w:ascii="Times New Roman" w:eastAsia="FangSong_GB2312" w:hAnsi="Times New Roman"/>
          <w:sz w:val="32"/>
          <w:szCs w:val="32"/>
        </w:rPr>
        <w:t>10</w:t>
      </w:r>
      <w:r>
        <w:rPr>
          <w:rFonts w:ascii="Times New Roman" w:eastAsia="FangSong_GB2312" w:hAnsi="Times New Roman" w:hint="eastAsia"/>
          <w:iCs/>
          <w:sz w:val="32"/>
          <w:szCs w:val="32"/>
        </w:rPr>
        <w:t>°</w:t>
      </w:r>
      <w:r>
        <w:rPr>
          <w:rFonts w:ascii="Times New Roman" w:eastAsia="FangSong_GB2312" w:hAnsi="Times New Roman" w:hint="eastAsia"/>
          <w:sz w:val="32"/>
          <w:szCs w:val="32"/>
        </w:rPr>
        <w:t>的明显色斑，且</w:t>
      </w:r>
      <w:r>
        <w:rPr>
          <w:rFonts w:ascii="Times New Roman" w:eastAsia="FangSong_GB2312" w:hAnsi="Times New Roman"/>
          <w:sz w:val="32"/>
          <w:szCs w:val="32"/>
        </w:rPr>
        <w:t>直径不小于</w:t>
      </w:r>
      <w:r>
        <w:rPr>
          <w:rFonts w:ascii="Times New Roman" w:eastAsia="FangSong_GB2312" w:hAnsi="Times New Roman"/>
          <w:sz w:val="32"/>
          <w:szCs w:val="32"/>
        </w:rPr>
        <w:t>3mm</w:t>
      </w:r>
      <w:r>
        <w:rPr>
          <w:rFonts w:ascii="Times New Roman" w:eastAsia="FangSong_GB2312" w:hAnsi="Times New Roman"/>
          <w:sz w:val="32"/>
          <w:szCs w:val="32"/>
        </w:rPr>
        <w:t>（不能是临床上使用外用制剂难以改善的雀斑、色素痣等）；</w:t>
      </w:r>
      <w:r>
        <w:rPr>
          <w:rFonts w:ascii="Times New Roman" w:eastAsia="FangSong_GB2312" w:hAnsi="Times New Roman"/>
          <w:sz w:val="32"/>
          <w:szCs w:val="32"/>
        </w:rPr>
        <w:t xml:space="preserve"> </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3.1.1.3  </w:t>
      </w:r>
      <w:r>
        <w:rPr>
          <w:rFonts w:ascii="Times New Roman" w:eastAsia="FangSong_GB2312" w:hAnsi="Times New Roman"/>
          <w:sz w:val="32"/>
          <w:szCs w:val="32"/>
        </w:rPr>
        <w:t>无过敏性疾病，无化妆品及其它外用制剂过敏史；</w:t>
      </w:r>
    </w:p>
    <w:p w:rsidR="003329D9" w:rsidRDefault="003329D9" w:rsidP="003329D9">
      <w:pPr>
        <w:tabs>
          <w:tab w:val="left" w:pos="0"/>
          <w:tab w:val="left" w:pos="1134"/>
        </w:tabs>
        <w:adjustRightInd w:val="0"/>
        <w:snapToGrid w:val="0"/>
        <w:spacing w:line="360" w:lineRule="auto"/>
        <w:ind w:leftChars="-1" w:left="-2"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3.1.1.4  </w:t>
      </w:r>
      <w:r>
        <w:rPr>
          <w:rFonts w:ascii="Times New Roman" w:eastAsia="FangSong_GB2312" w:hAnsi="Times New Roman"/>
          <w:sz w:val="32"/>
          <w:szCs w:val="32"/>
        </w:rPr>
        <w:t>既往无光感性疾病史，近期内未使用影响光感性的药物；</w:t>
      </w:r>
    </w:p>
    <w:p w:rsidR="003329D9" w:rsidRDefault="003329D9" w:rsidP="003329D9">
      <w:pPr>
        <w:tabs>
          <w:tab w:val="left" w:pos="0"/>
          <w:tab w:val="left" w:pos="1134"/>
        </w:tabs>
        <w:adjustRightInd w:val="0"/>
        <w:snapToGrid w:val="0"/>
        <w:spacing w:line="360" w:lineRule="auto"/>
        <w:ind w:leftChars="-1" w:left="-2"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3.1.1.5  </w:t>
      </w:r>
      <w:r>
        <w:rPr>
          <w:rFonts w:ascii="Times New Roman" w:eastAsia="FangSong_GB2312" w:hAnsi="Times New Roman"/>
          <w:sz w:val="32"/>
          <w:szCs w:val="32"/>
        </w:rPr>
        <w:t>受试部位皮肤应无</w:t>
      </w:r>
      <w:r>
        <w:rPr>
          <w:rFonts w:ascii="Times New Roman" w:eastAsia="FangSong_GB2312" w:hAnsi="Times New Roman" w:hint="eastAsia"/>
          <w:sz w:val="32"/>
          <w:szCs w:val="32"/>
        </w:rPr>
        <w:t>胎记</w:t>
      </w:r>
      <w:r>
        <w:rPr>
          <w:rFonts w:ascii="Times New Roman" w:eastAsia="FangSong_GB2312" w:hAnsi="Times New Roman"/>
          <w:sz w:val="32"/>
          <w:szCs w:val="32"/>
        </w:rPr>
        <w:t>、炎症、瘢痕、多</w:t>
      </w:r>
      <w:r>
        <w:rPr>
          <w:rFonts w:ascii="Times New Roman" w:eastAsia="FangSong_GB2312" w:hAnsi="Times New Roman" w:hint="eastAsia"/>
          <w:sz w:val="32"/>
          <w:szCs w:val="32"/>
        </w:rPr>
        <w:t>毛</w:t>
      </w:r>
      <w:r>
        <w:rPr>
          <w:rFonts w:ascii="Times New Roman" w:eastAsia="FangSong_GB2312" w:hAnsi="Times New Roman"/>
          <w:sz w:val="32"/>
          <w:szCs w:val="32"/>
        </w:rPr>
        <w:t>等现象；</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3.1.1.6  </w:t>
      </w:r>
      <w:r>
        <w:rPr>
          <w:rFonts w:ascii="Times New Roman" w:eastAsia="FangSong_GB2312" w:hAnsi="Times New Roman"/>
          <w:sz w:val="32"/>
          <w:szCs w:val="32"/>
        </w:rPr>
        <w:t>能够理解试验过程，自愿参加试验并签署书面知情同意书者。</w:t>
      </w:r>
    </w:p>
    <w:p w:rsidR="003329D9" w:rsidRDefault="003329D9" w:rsidP="003329D9">
      <w:pPr>
        <w:tabs>
          <w:tab w:val="left" w:pos="851"/>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  </w:t>
      </w:r>
      <w:r>
        <w:rPr>
          <w:rFonts w:ascii="Times New Roman" w:eastAsia="FangSong_GB2312" w:hAnsi="Times New Roman"/>
          <w:sz w:val="32"/>
          <w:szCs w:val="32"/>
        </w:rPr>
        <w:t>排除标准</w:t>
      </w:r>
    </w:p>
    <w:p w:rsidR="003329D9" w:rsidRDefault="003329D9" w:rsidP="003329D9">
      <w:pPr>
        <w:tabs>
          <w:tab w:val="left" w:pos="851"/>
        </w:tabs>
        <w:adjustRightInd w:val="0"/>
        <w:snapToGrid w:val="0"/>
        <w:spacing w:beforeLines="50" w:before="156" w:line="360" w:lineRule="auto"/>
        <w:ind w:firstLineChars="200" w:firstLine="640"/>
        <w:rPr>
          <w:rFonts w:ascii="Times New Roman" w:eastAsia="FangSong_GB2312" w:hAnsi="Times New Roman"/>
          <w:vanish/>
          <w:sz w:val="32"/>
          <w:szCs w:val="32"/>
        </w:rPr>
      </w:pP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3.1.2.1  </w:t>
      </w:r>
      <w:r>
        <w:rPr>
          <w:rFonts w:ascii="Times New Roman" w:eastAsia="FangSong_GB2312" w:hAnsi="Times New Roman"/>
          <w:sz w:val="32"/>
          <w:szCs w:val="32"/>
        </w:rPr>
        <w:t>妊娠或哺乳期妇女，或近期有备孕计划者；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3.1.2.2  </w:t>
      </w:r>
      <w:r>
        <w:rPr>
          <w:rFonts w:ascii="Times New Roman" w:eastAsia="FangSong_GB2312" w:hAnsi="Times New Roman"/>
          <w:sz w:val="32"/>
          <w:szCs w:val="32"/>
        </w:rPr>
        <w:t>患有银屑病、湿疹、异位性皮炎、严重痤疮等皮肤病史者；</w:t>
      </w:r>
      <w:r>
        <w:rPr>
          <w:rFonts w:ascii="Times New Roman" w:eastAsia="FangSong_GB2312" w:hAnsi="Times New Roman" w:hint="eastAsia"/>
          <w:sz w:val="32"/>
          <w:szCs w:val="32"/>
        </w:rPr>
        <w:t>或</w:t>
      </w:r>
      <w:r>
        <w:rPr>
          <w:rFonts w:ascii="Times New Roman" w:eastAsia="FangSong_GB2312" w:hAnsi="Times New Roman"/>
          <w:sz w:val="32"/>
          <w:szCs w:val="32"/>
        </w:rPr>
        <w:t>患有其他慢性系统性疾病者；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hint="eastAsia"/>
          <w:sz w:val="32"/>
          <w:szCs w:val="32"/>
        </w:rPr>
        <w:t>3</w:t>
      </w:r>
      <w:r>
        <w:rPr>
          <w:rFonts w:ascii="Times New Roman" w:eastAsia="FangSong_GB2312" w:hAnsi="Times New Roman"/>
          <w:sz w:val="32"/>
          <w:szCs w:val="32"/>
        </w:rPr>
        <w:t xml:space="preserve">.1.2.3  </w:t>
      </w:r>
      <w:r>
        <w:rPr>
          <w:rFonts w:ascii="Times New Roman" w:eastAsia="FangSong_GB2312" w:hAnsi="Times New Roman"/>
          <w:sz w:val="32"/>
          <w:szCs w:val="32"/>
        </w:rPr>
        <w:t>近</w:t>
      </w:r>
      <w:r>
        <w:rPr>
          <w:rFonts w:ascii="Times New Roman" w:eastAsia="FangSong_GB2312" w:hAnsi="Times New Roman"/>
          <w:sz w:val="32"/>
          <w:szCs w:val="32"/>
        </w:rPr>
        <w:t>1</w:t>
      </w:r>
      <w:r>
        <w:rPr>
          <w:rFonts w:ascii="Times New Roman" w:eastAsia="FangSong_GB2312" w:hAnsi="Times New Roman"/>
          <w:sz w:val="32"/>
          <w:szCs w:val="32"/>
        </w:rPr>
        <w:t>个月</w:t>
      </w:r>
      <w:r>
        <w:rPr>
          <w:rFonts w:ascii="Times New Roman" w:eastAsia="FangSong_GB2312" w:hAnsi="Times New Roman" w:hint="eastAsia"/>
          <w:sz w:val="32"/>
          <w:szCs w:val="32"/>
        </w:rPr>
        <w:t>内</w:t>
      </w:r>
      <w:r>
        <w:rPr>
          <w:rFonts w:ascii="Times New Roman" w:eastAsia="FangSong_GB2312" w:hAnsi="Times New Roman"/>
          <w:sz w:val="32"/>
          <w:szCs w:val="32"/>
        </w:rPr>
        <w:t>口服或外用</w:t>
      </w:r>
      <w:r>
        <w:rPr>
          <w:rFonts w:ascii="Times New Roman" w:eastAsia="FangSong_GB2312" w:hAnsi="Times New Roman" w:hint="eastAsia"/>
          <w:sz w:val="32"/>
          <w:szCs w:val="32"/>
        </w:rPr>
        <w:t>过</w:t>
      </w:r>
      <w:r>
        <w:rPr>
          <w:rFonts w:ascii="Times New Roman" w:eastAsia="FangSong_GB2312" w:hAnsi="Times New Roman"/>
          <w:sz w:val="32"/>
          <w:szCs w:val="32"/>
        </w:rPr>
        <w:t>皮质类固醇激素等抗炎药物</w:t>
      </w:r>
      <w:r>
        <w:rPr>
          <w:rFonts w:ascii="Times New Roman" w:eastAsia="FangSong_GB2312" w:hAnsi="Times New Roman" w:hint="eastAsia"/>
          <w:sz w:val="32"/>
          <w:szCs w:val="32"/>
        </w:rPr>
        <w:t>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3.1.2.4  </w:t>
      </w:r>
      <w:r>
        <w:rPr>
          <w:rFonts w:ascii="Times New Roman" w:eastAsia="FangSong_GB2312" w:hAnsi="Times New Roman"/>
          <w:sz w:val="32"/>
          <w:szCs w:val="32"/>
        </w:rPr>
        <w:t>近</w:t>
      </w:r>
      <w:r>
        <w:rPr>
          <w:rFonts w:ascii="Times New Roman" w:eastAsia="FangSong_GB2312" w:hAnsi="Times New Roman"/>
          <w:sz w:val="32"/>
          <w:szCs w:val="32"/>
        </w:rPr>
        <w:t>2</w:t>
      </w:r>
      <w:r>
        <w:rPr>
          <w:rFonts w:ascii="Times New Roman" w:eastAsia="FangSong_GB2312" w:hAnsi="Times New Roman"/>
          <w:sz w:val="32"/>
          <w:szCs w:val="32"/>
        </w:rPr>
        <w:t>个月</w:t>
      </w:r>
      <w:r>
        <w:rPr>
          <w:rFonts w:ascii="Times New Roman" w:eastAsia="FangSong_GB2312" w:hAnsi="Times New Roman" w:hint="eastAsia"/>
          <w:sz w:val="32"/>
          <w:szCs w:val="32"/>
        </w:rPr>
        <w:t>内使用过果酸、水杨酸等</w:t>
      </w:r>
      <w:r>
        <w:rPr>
          <w:rFonts w:ascii="Times New Roman" w:eastAsia="FangSong_GB2312" w:hAnsi="Times New Roman"/>
          <w:sz w:val="32"/>
          <w:szCs w:val="32"/>
        </w:rPr>
        <w:t>任何影响皮肤颜色的产品</w:t>
      </w:r>
      <w:r>
        <w:rPr>
          <w:rFonts w:ascii="Times New Roman" w:eastAsia="FangSong_GB2312" w:hAnsi="Times New Roman" w:hint="eastAsia"/>
          <w:sz w:val="32"/>
          <w:szCs w:val="32"/>
        </w:rPr>
        <w:t>或药物（如氢醌类制剂）者；</w:t>
      </w:r>
      <w:r>
        <w:rPr>
          <w:rFonts w:ascii="Times New Roman" w:eastAsia="FangSong_GB2312" w:hAnsi="Times New Roman"/>
          <w:sz w:val="32"/>
          <w:szCs w:val="32"/>
        </w:rPr>
        <w:t xml:space="preserve"> </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hint="eastAsia"/>
          <w:sz w:val="32"/>
          <w:szCs w:val="32"/>
        </w:rPr>
        <w:t>3</w:t>
      </w:r>
      <w:r>
        <w:rPr>
          <w:rFonts w:ascii="Times New Roman" w:eastAsia="FangSong_GB2312" w:hAnsi="Times New Roman"/>
          <w:sz w:val="32"/>
          <w:szCs w:val="32"/>
        </w:rPr>
        <w:t xml:space="preserve">.1.2.5  </w:t>
      </w:r>
      <w:r>
        <w:rPr>
          <w:rFonts w:ascii="Times New Roman" w:eastAsia="FangSong_GB2312" w:hAnsi="Times New Roman"/>
          <w:sz w:val="32"/>
          <w:szCs w:val="32"/>
        </w:rPr>
        <w:t>近</w:t>
      </w:r>
      <w:r>
        <w:rPr>
          <w:rFonts w:ascii="Times New Roman" w:eastAsia="FangSong_GB2312" w:hAnsi="Times New Roman"/>
          <w:sz w:val="32"/>
          <w:szCs w:val="32"/>
        </w:rPr>
        <w:t>3</w:t>
      </w:r>
      <w:r>
        <w:rPr>
          <w:rFonts w:ascii="Times New Roman" w:eastAsia="FangSong_GB2312" w:hAnsi="Times New Roman"/>
          <w:sz w:val="32"/>
          <w:szCs w:val="32"/>
        </w:rPr>
        <w:t>个月内试验部位使用过维</w:t>
      </w:r>
      <w:r>
        <w:rPr>
          <w:rFonts w:ascii="Times New Roman" w:eastAsia="FangSong_GB2312" w:hAnsi="Times New Roman"/>
          <w:sz w:val="32"/>
          <w:szCs w:val="32"/>
        </w:rPr>
        <w:t>A</w:t>
      </w:r>
      <w:r>
        <w:rPr>
          <w:rFonts w:ascii="Times New Roman" w:eastAsia="FangSong_GB2312" w:hAnsi="Times New Roman"/>
          <w:sz w:val="32"/>
          <w:szCs w:val="32"/>
        </w:rPr>
        <w:t>酸类制剂或进行过化学剥脱、激光、脉冲光等医美治疗者；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hint="eastAsia"/>
          <w:sz w:val="32"/>
          <w:szCs w:val="32"/>
        </w:rPr>
        <w:t>3</w:t>
      </w:r>
      <w:r>
        <w:rPr>
          <w:rFonts w:ascii="Times New Roman" w:eastAsia="FangSong_GB2312" w:hAnsi="Times New Roman"/>
          <w:sz w:val="32"/>
          <w:szCs w:val="32"/>
        </w:rPr>
        <w:t xml:space="preserve">.1.2.6  </w:t>
      </w:r>
      <w:r>
        <w:rPr>
          <w:rFonts w:ascii="Times New Roman" w:eastAsia="FangSong_GB2312" w:hAnsi="Times New Roman"/>
          <w:sz w:val="32"/>
          <w:szCs w:val="32"/>
        </w:rPr>
        <w:t>不可避免长时间日光暴露者；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hint="eastAsia"/>
          <w:sz w:val="32"/>
          <w:szCs w:val="32"/>
        </w:rPr>
        <w:lastRenderedPageBreak/>
        <w:t>3</w:t>
      </w:r>
      <w:r>
        <w:rPr>
          <w:rFonts w:ascii="Times New Roman" w:eastAsia="FangSong_GB2312" w:hAnsi="Times New Roman"/>
          <w:sz w:val="32"/>
          <w:szCs w:val="32"/>
        </w:rPr>
        <w:t xml:space="preserve">.1.2.7  </w:t>
      </w:r>
      <w:r>
        <w:rPr>
          <w:rFonts w:ascii="Times New Roman" w:eastAsia="FangSong_GB2312" w:hAnsi="Times New Roman"/>
          <w:sz w:val="32"/>
          <w:szCs w:val="32"/>
        </w:rPr>
        <w:t>近</w:t>
      </w:r>
      <w:r>
        <w:rPr>
          <w:rFonts w:ascii="Times New Roman" w:eastAsia="FangSong_GB2312" w:hAnsi="Times New Roman"/>
          <w:sz w:val="32"/>
          <w:szCs w:val="32"/>
        </w:rPr>
        <w:t>2</w:t>
      </w:r>
      <w:r>
        <w:rPr>
          <w:rFonts w:ascii="Times New Roman" w:eastAsia="FangSong_GB2312" w:hAnsi="Times New Roman"/>
          <w:sz w:val="32"/>
          <w:szCs w:val="32"/>
        </w:rPr>
        <w:t>月内参加过其他临床试验者；</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hint="eastAsia"/>
          <w:sz w:val="32"/>
          <w:szCs w:val="32"/>
        </w:rPr>
        <w:t>3</w:t>
      </w:r>
      <w:r>
        <w:rPr>
          <w:rFonts w:ascii="Times New Roman" w:eastAsia="FangSong_GB2312" w:hAnsi="Times New Roman"/>
          <w:sz w:val="32"/>
          <w:szCs w:val="32"/>
        </w:rPr>
        <w:t xml:space="preserve">.1.2.8  </w:t>
      </w:r>
      <w:r>
        <w:rPr>
          <w:rFonts w:ascii="Times New Roman" w:eastAsia="FangSong_GB2312" w:hAnsi="Times New Roman"/>
          <w:sz w:val="32"/>
          <w:szCs w:val="32"/>
        </w:rPr>
        <w:t>其他临床评估认为不适合参加试验者。</w:t>
      </w:r>
    </w:p>
    <w:p w:rsidR="003329D9" w:rsidRDefault="003329D9" w:rsidP="003329D9">
      <w:pPr>
        <w:tabs>
          <w:tab w:val="left" w:pos="851"/>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3.1.3  </w:t>
      </w:r>
      <w:r>
        <w:rPr>
          <w:rFonts w:ascii="Times New Roman" w:eastAsia="FangSong_GB2312" w:hAnsi="Times New Roman"/>
          <w:sz w:val="32"/>
          <w:szCs w:val="32"/>
        </w:rPr>
        <w:t>受试者限制</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3.1.3.1  </w:t>
      </w:r>
      <w:r>
        <w:rPr>
          <w:rFonts w:ascii="Times New Roman" w:eastAsia="FangSong_GB2312" w:hAnsi="Times New Roman"/>
          <w:sz w:val="32"/>
          <w:szCs w:val="32"/>
        </w:rPr>
        <w:t>在试验期间受试部位必须使用试验机构提供的试验产品或对照产品，不能使用其他任何具有祛斑美白功效</w:t>
      </w:r>
      <w:r>
        <w:rPr>
          <w:rFonts w:ascii="Times New Roman" w:eastAsia="FangSong_GB2312" w:hAnsi="Times New Roman" w:hint="eastAsia"/>
          <w:sz w:val="32"/>
          <w:szCs w:val="32"/>
        </w:rPr>
        <w:t>或者可能对测试结果产生影响</w:t>
      </w:r>
      <w:r>
        <w:rPr>
          <w:rFonts w:ascii="Times New Roman" w:eastAsia="FangSong_GB2312" w:hAnsi="Times New Roman"/>
          <w:sz w:val="32"/>
          <w:szCs w:val="32"/>
        </w:rPr>
        <w:t>的产品；</w:t>
      </w:r>
    </w:p>
    <w:p w:rsidR="003329D9" w:rsidRDefault="003329D9" w:rsidP="003329D9">
      <w:pPr>
        <w:tabs>
          <w:tab w:val="left" w:pos="851"/>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3.1.3.2  </w:t>
      </w:r>
      <w:r>
        <w:rPr>
          <w:rFonts w:ascii="Times New Roman" w:eastAsia="FangSong_GB2312" w:hAnsi="Times New Roman"/>
          <w:sz w:val="32"/>
          <w:szCs w:val="32"/>
        </w:rPr>
        <w:t>在试验期间不能有暴晒情况，并应做好试验部位的防晒工作。</w:t>
      </w:r>
    </w:p>
    <w:p w:rsidR="003329D9" w:rsidRDefault="003329D9" w:rsidP="003329D9">
      <w:pPr>
        <w:tabs>
          <w:tab w:val="left" w:pos="851"/>
        </w:tabs>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3.2  </w:t>
      </w:r>
      <w:r>
        <w:rPr>
          <w:rFonts w:ascii="Times New Roman" w:eastAsia="FangSong_GB2312" w:hAnsi="Times New Roman"/>
          <w:sz w:val="32"/>
          <w:szCs w:val="32"/>
        </w:rPr>
        <w:t>受试物</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3.2.1  </w:t>
      </w:r>
      <w:r>
        <w:rPr>
          <w:rFonts w:ascii="Times New Roman" w:eastAsia="FangSong_GB2312" w:hAnsi="Times New Roman"/>
          <w:sz w:val="32"/>
          <w:szCs w:val="32"/>
        </w:rPr>
        <w:t>试验产品：</w:t>
      </w:r>
      <w:r>
        <w:rPr>
          <w:rFonts w:ascii="Times New Roman" w:eastAsia="FangSong_GB2312" w:hAnsi="Times New Roman"/>
          <w:kern w:val="0"/>
          <w:sz w:val="32"/>
          <w:szCs w:val="32"/>
        </w:rPr>
        <w:t>祛斑美白化妆品。</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trike/>
          <w:sz w:val="32"/>
          <w:szCs w:val="32"/>
        </w:rPr>
      </w:pPr>
      <w:r>
        <w:rPr>
          <w:rFonts w:ascii="Times New Roman" w:eastAsia="FangSong_GB2312" w:hAnsi="Times New Roman"/>
          <w:sz w:val="32"/>
          <w:szCs w:val="32"/>
        </w:rPr>
        <w:t xml:space="preserve">3.2.2  </w:t>
      </w:r>
      <w:r>
        <w:rPr>
          <w:rFonts w:ascii="Times New Roman" w:eastAsia="FangSong_GB2312" w:hAnsi="Times New Roman"/>
          <w:sz w:val="32"/>
          <w:szCs w:val="32"/>
        </w:rPr>
        <w:t>对照产品：不含祛斑美白功效成分的相应试验产品基质配方产品，与试验产品平行测试</w:t>
      </w:r>
      <w:r>
        <w:rPr>
          <w:rFonts w:ascii="Times New Roman" w:eastAsia="FangSong_GB2312" w:hAnsi="Times New Roman" w:hint="eastAsia"/>
          <w:sz w:val="32"/>
          <w:szCs w:val="32"/>
        </w:rPr>
        <w:t>。</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3.2.</w:t>
      </w:r>
      <w:r>
        <w:rPr>
          <w:rFonts w:ascii="Times New Roman" w:eastAsia="FangSong_GB2312" w:hAnsi="Times New Roman" w:hint="eastAsia"/>
          <w:sz w:val="32"/>
          <w:szCs w:val="32"/>
        </w:rPr>
        <w:t>3</w:t>
      </w:r>
      <w:r>
        <w:rPr>
          <w:rFonts w:ascii="Times New Roman" w:eastAsia="FangSong_GB2312" w:hAnsi="Times New Roman"/>
          <w:sz w:val="32"/>
          <w:szCs w:val="32"/>
        </w:rPr>
        <w:t xml:space="preserve">  </w:t>
      </w:r>
      <w:r>
        <w:rPr>
          <w:rFonts w:ascii="Times New Roman" w:eastAsia="FangSong_GB2312" w:hAnsi="Times New Roman"/>
          <w:sz w:val="32"/>
          <w:szCs w:val="32"/>
        </w:rPr>
        <w:t>使用方法</w:t>
      </w:r>
      <w:r>
        <w:rPr>
          <w:rFonts w:ascii="Times New Roman" w:eastAsia="FangSong_GB2312" w:hAnsi="Times New Roman" w:hint="eastAsia"/>
          <w:sz w:val="32"/>
          <w:szCs w:val="32"/>
        </w:rPr>
        <w:t>：</w:t>
      </w:r>
      <w:r>
        <w:rPr>
          <w:rFonts w:ascii="Times New Roman" w:eastAsia="FangSong_GB2312" w:hAnsi="Times New Roman"/>
          <w:sz w:val="32"/>
          <w:szCs w:val="32"/>
        </w:rPr>
        <w:t>由工作人员按照随机表</w:t>
      </w:r>
      <w:r>
        <w:rPr>
          <w:rFonts w:ascii="Times New Roman" w:eastAsia="FangSong_GB2312" w:hAnsi="Times New Roman" w:hint="eastAsia"/>
          <w:sz w:val="32"/>
          <w:szCs w:val="32"/>
        </w:rPr>
        <w:t>发放</w:t>
      </w:r>
      <w:r>
        <w:rPr>
          <w:rFonts w:ascii="Times New Roman" w:eastAsia="FangSong_GB2312" w:hAnsi="Times New Roman"/>
          <w:sz w:val="32"/>
          <w:szCs w:val="32"/>
        </w:rPr>
        <w:t>试验产品和对照产品</w:t>
      </w:r>
      <w:r>
        <w:rPr>
          <w:rFonts w:ascii="Times New Roman" w:eastAsia="FangSong_GB2312" w:hAnsi="Times New Roman" w:hint="eastAsia"/>
          <w:sz w:val="32"/>
          <w:szCs w:val="32"/>
        </w:rPr>
        <w:t>，并根据</w:t>
      </w:r>
      <w:r>
        <w:rPr>
          <w:rFonts w:ascii="Times New Roman" w:eastAsia="FangSong_GB2312" w:hAnsi="Times New Roman"/>
          <w:sz w:val="32"/>
          <w:szCs w:val="32"/>
        </w:rPr>
        <w:t>使用说明对受试者进行使用指导，确保受试者正确、连续使用产品</w:t>
      </w:r>
      <w:r>
        <w:rPr>
          <w:rFonts w:ascii="Times New Roman" w:eastAsia="FangSong_GB2312" w:hAnsi="Times New Roman"/>
          <w:kern w:val="0"/>
          <w:sz w:val="32"/>
          <w:szCs w:val="32"/>
        </w:rPr>
        <w:t>8</w:t>
      </w:r>
      <w:r>
        <w:rPr>
          <w:rFonts w:ascii="Times New Roman" w:eastAsia="FangSong_GB2312" w:hAnsi="Times New Roman"/>
          <w:kern w:val="0"/>
          <w:sz w:val="32"/>
          <w:szCs w:val="32"/>
        </w:rPr>
        <w:t>周</w:t>
      </w:r>
      <w:r>
        <w:rPr>
          <w:rFonts w:ascii="Times New Roman" w:eastAsia="FangSong_GB2312" w:hAnsi="Times New Roman"/>
          <w:sz w:val="32"/>
          <w:szCs w:val="32"/>
        </w:rPr>
        <w:t>；受试部位左右随机分侧使用两组产品时，需采用能够确保受试者正确区分和使用两侧试验产品和对照产品的监控措施（如在试验机构工作人员的指导、监督下使用等），并在试验报告中说明产品使用的监控方式。</w:t>
      </w:r>
      <w:r>
        <w:rPr>
          <w:rFonts w:ascii="Times New Roman" w:eastAsia="FangSong_GB2312" w:hAnsi="Times New Roman" w:hint="eastAsia"/>
          <w:color w:val="000000"/>
          <w:kern w:val="0"/>
          <w:sz w:val="32"/>
          <w:szCs w:val="32"/>
        </w:rPr>
        <w:t>要求</w:t>
      </w:r>
      <w:r>
        <w:rPr>
          <w:rFonts w:ascii="Times New Roman" w:eastAsia="FangSong_GB2312" w:hAnsi="Times New Roman"/>
          <w:color w:val="000000"/>
          <w:sz w:val="32"/>
          <w:szCs w:val="32"/>
        </w:rPr>
        <w:t>受试者</w:t>
      </w:r>
      <w:r>
        <w:rPr>
          <w:rFonts w:ascii="Times New Roman" w:eastAsia="FangSong_GB2312" w:hAnsi="Times New Roman"/>
          <w:sz w:val="32"/>
          <w:szCs w:val="32"/>
        </w:rPr>
        <w:t>记录使用时间及使用过程中的任何不适感和不良反应症状。</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lastRenderedPageBreak/>
        <w:t xml:space="preserve">3.3  </w:t>
      </w:r>
      <w:r>
        <w:rPr>
          <w:rFonts w:ascii="Times New Roman" w:eastAsia="FangSong_GB2312" w:hAnsi="Times New Roman"/>
          <w:sz w:val="32"/>
          <w:szCs w:val="32"/>
        </w:rPr>
        <w:t>试验部位：根据产品使用说明确定需要使用祛斑美白化妆品的试验部位（如面部）。</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3.4  </w:t>
      </w:r>
      <w:r>
        <w:rPr>
          <w:rFonts w:ascii="Times New Roman" w:eastAsia="FangSong_GB2312" w:hAnsi="Times New Roman"/>
          <w:sz w:val="32"/>
          <w:szCs w:val="32"/>
        </w:rPr>
        <w:t>仪器</w:t>
      </w:r>
      <w:r>
        <w:rPr>
          <w:rFonts w:ascii="Times New Roman" w:eastAsia="FangSong_GB2312" w:hAnsi="Times New Roman" w:hint="eastAsia"/>
          <w:sz w:val="32"/>
          <w:szCs w:val="32"/>
        </w:rPr>
        <w:t>设备</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i/>
          <w:sz w:val="32"/>
          <w:szCs w:val="32"/>
          <w:vertAlign w:val="superscript"/>
        </w:rPr>
      </w:pPr>
      <w:r>
        <w:rPr>
          <w:rFonts w:ascii="Times New Roman" w:eastAsia="FangSong_GB2312" w:hAnsi="Times New Roman"/>
          <w:sz w:val="32"/>
          <w:szCs w:val="32"/>
        </w:rPr>
        <w:t xml:space="preserve">3.4.1  </w:t>
      </w:r>
      <w:r>
        <w:rPr>
          <w:rFonts w:ascii="Times New Roman" w:eastAsia="FangSong_GB2312" w:hAnsi="Times New Roman"/>
          <w:sz w:val="32"/>
          <w:szCs w:val="32"/>
        </w:rPr>
        <w:t>皮肤色度仪：具有可以测</w:t>
      </w:r>
      <w:r>
        <w:rPr>
          <w:rFonts w:ascii="Times New Roman" w:eastAsia="FangSong_GB2312" w:hAnsi="Times New Roman" w:hint="eastAsia"/>
          <w:sz w:val="32"/>
          <w:szCs w:val="32"/>
        </w:rPr>
        <w:t>量国际照明委员会（</w:t>
      </w:r>
      <w:r>
        <w:rPr>
          <w:rFonts w:ascii="Times New Roman" w:eastAsia="FangSong_GB2312" w:hAnsi="Times New Roman" w:hint="eastAsia"/>
          <w:sz w:val="32"/>
          <w:szCs w:val="32"/>
        </w:rPr>
        <w:t>CIE</w:t>
      </w:r>
      <w:r>
        <w:rPr>
          <w:rFonts w:ascii="Times New Roman" w:eastAsia="FangSong_GB2312" w:hAnsi="Times New Roman" w:hint="eastAsia"/>
          <w:sz w:val="32"/>
          <w:szCs w:val="32"/>
        </w:rPr>
        <w:t>）制定的</w:t>
      </w:r>
      <w:r>
        <w:rPr>
          <w:rFonts w:ascii="Times New Roman" w:eastAsia="FangSong_GB2312" w:hAnsi="Times New Roman"/>
          <w:i/>
          <w:sz w:val="32"/>
          <w:szCs w:val="32"/>
        </w:rPr>
        <w:t>L*a*b*</w:t>
      </w:r>
      <w:r>
        <w:rPr>
          <w:rFonts w:ascii="Times New Roman" w:eastAsia="FangSong_GB2312" w:hAnsi="Times New Roman"/>
          <w:sz w:val="32"/>
          <w:szCs w:val="32"/>
        </w:rPr>
        <w:t>颜色空间数据的仪器。</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hint="eastAsia"/>
          <w:color w:val="000000"/>
          <w:sz w:val="32"/>
          <w:szCs w:val="32"/>
        </w:rPr>
      </w:pPr>
      <w:r>
        <w:rPr>
          <w:rFonts w:ascii="Times New Roman" w:eastAsia="FangSong_GB2312" w:hAnsi="Times New Roman"/>
          <w:sz w:val="32"/>
          <w:szCs w:val="32"/>
        </w:rPr>
        <w:t xml:space="preserve">3.4.2  </w:t>
      </w:r>
      <w:r>
        <w:rPr>
          <w:rFonts w:ascii="Times New Roman" w:eastAsia="FangSong_GB2312" w:hAnsi="Times New Roman"/>
          <w:sz w:val="32"/>
          <w:szCs w:val="32"/>
        </w:rPr>
        <w:t>皮肤黑素检测仪：</w:t>
      </w:r>
      <w:r>
        <w:rPr>
          <w:rFonts w:ascii="Times New Roman" w:eastAsia="FangSong_GB2312" w:hAnsi="Times New Roman"/>
          <w:color w:val="000000"/>
          <w:sz w:val="32"/>
          <w:szCs w:val="32"/>
        </w:rPr>
        <w:t>具有基于光谱吸收的原理检测</w:t>
      </w:r>
      <w:r>
        <w:rPr>
          <w:rFonts w:ascii="Times New Roman" w:eastAsia="FangSong_GB2312" w:hAnsi="Times New Roman" w:hint="eastAsia"/>
          <w:color w:val="000000"/>
          <w:sz w:val="32"/>
          <w:szCs w:val="32"/>
        </w:rPr>
        <w:t>皮肤</w:t>
      </w:r>
      <w:r>
        <w:rPr>
          <w:rFonts w:ascii="Times New Roman" w:eastAsia="FangSong_GB2312" w:hAnsi="Times New Roman" w:hint="eastAsia"/>
          <w:color w:val="000000"/>
          <w:sz w:val="32"/>
          <w:szCs w:val="32"/>
        </w:rPr>
        <w:t>MI</w:t>
      </w:r>
      <w:r>
        <w:rPr>
          <w:rFonts w:ascii="Times New Roman" w:eastAsia="FangSong_GB2312" w:hAnsi="Times New Roman" w:hint="eastAsia"/>
          <w:color w:val="000000"/>
          <w:sz w:val="32"/>
          <w:szCs w:val="32"/>
        </w:rPr>
        <w:t>值</w:t>
      </w:r>
      <w:r>
        <w:rPr>
          <w:rFonts w:ascii="Times New Roman" w:eastAsia="FangSong_GB2312" w:hAnsi="Times New Roman"/>
          <w:color w:val="000000"/>
          <w:sz w:val="32"/>
          <w:szCs w:val="32"/>
        </w:rPr>
        <w:t>的仪器。</w:t>
      </w:r>
    </w:p>
    <w:p w:rsidR="003329D9" w:rsidRDefault="003329D9" w:rsidP="003329D9">
      <w:pPr>
        <w:tabs>
          <w:tab w:val="left" w:pos="0"/>
        </w:tabs>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3.4.3  </w:t>
      </w:r>
      <w:r>
        <w:rPr>
          <w:rFonts w:ascii="Times New Roman" w:eastAsia="FangSong_GB2312" w:hAnsi="Times New Roman"/>
          <w:sz w:val="32"/>
          <w:szCs w:val="32"/>
        </w:rPr>
        <w:t>标准图像拍摄设备：能够拍摄正面、左侧和右侧面部或其它受试部位图像，具有可见光</w:t>
      </w:r>
      <w:r>
        <w:rPr>
          <w:rFonts w:ascii="Times New Roman" w:eastAsia="FangSong_GB2312" w:hAnsi="Times New Roman"/>
          <w:sz w:val="32"/>
          <w:szCs w:val="32"/>
        </w:rPr>
        <w:t>/</w:t>
      </w:r>
      <w:r>
        <w:rPr>
          <w:rFonts w:ascii="Times New Roman" w:eastAsia="FangSong_GB2312" w:hAnsi="Times New Roman"/>
          <w:sz w:val="32"/>
          <w:szCs w:val="32"/>
        </w:rPr>
        <w:t>偏振光滤镜的拍摄系统。</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3.5  </w:t>
      </w:r>
      <w:r>
        <w:rPr>
          <w:rFonts w:ascii="Times New Roman" w:eastAsia="FangSong_GB2312" w:hAnsi="Times New Roman"/>
          <w:sz w:val="32"/>
          <w:szCs w:val="32"/>
        </w:rPr>
        <w:t>环境条件</w:t>
      </w:r>
    </w:p>
    <w:p w:rsidR="003329D9" w:rsidRDefault="003329D9" w:rsidP="003329D9">
      <w:pPr>
        <w:adjustRightInd w:val="0"/>
        <w:snapToGrid w:val="0"/>
        <w:spacing w:line="360" w:lineRule="auto"/>
        <w:ind w:firstLineChars="200" w:firstLine="640"/>
        <w:rPr>
          <w:rFonts w:ascii="Times New Roman" w:eastAsia="FangSong_GB2312" w:hAnsi="Times New Roman"/>
          <w:kern w:val="0"/>
          <w:sz w:val="32"/>
          <w:szCs w:val="32"/>
        </w:rPr>
      </w:pPr>
      <w:bookmarkStart w:id="6" w:name="_Hlk65204180"/>
      <w:r>
        <w:rPr>
          <w:rFonts w:ascii="Times New Roman" w:eastAsia="FangSong_GB2312" w:hAnsi="Times New Roman"/>
          <w:sz w:val="32"/>
          <w:szCs w:val="32"/>
        </w:rPr>
        <w:t>试验结果观察应在温度为</w:t>
      </w:r>
      <w:r>
        <w:rPr>
          <w:rFonts w:ascii="Times New Roman" w:eastAsia="FangSong_GB2312" w:hAnsi="Times New Roman"/>
          <w:sz w:val="32"/>
          <w:szCs w:val="32"/>
        </w:rPr>
        <w:t>21</w:t>
      </w:r>
      <w:r>
        <w:rPr>
          <w:rFonts w:ascii="Times New Roman" w:eastAsia="FangSong_GB2312" w:hAnsi="Times New Roman" w:hint="eastAsia"/>
          <w:sz w:val="32"/>
          <w:szCs w:val="32"/>
        </w:rPr>
        <w:t>±</w:t>
      </w:r>
      <w:r>
        <w:rPr>
          <w:rFonts w:ascii="Times New Roman" w:eastAsia="FangSong_GB2312" w:hAnsi="Times New Roman"/>
          <w:sz w:val="32"/>
          <w:szCs w:val="32"/>
        </w:rPr>
        <w:t>1</w:t>
      </w:r>
      <w:r>
        <w:rPr>
          <w:rFonts w:ascii="Times New Roman" w:eastAsia="FangSong_GB2312" w:hAnsi="Times New Roman" w:hint="eastAsia"/>
          <w:iCs/>
          <w:sz w:val="32"/>
          <w:szCs w:val="32"/>
        </w:rPr>
        <w:t>°</w:t>
      </w:r>
      <w:r>
        <w:rPr>
          <w:rFonts w:ascii="Times New Roman" w:eastAsia="FangSong_GB2312" w:hAnsi="Times New Roman"/>
          <w:sz w:val="32"/>
          <w:szCs w:val="32"/>
        </w:rPr>
        <w:t>C</w:t>
      </w:r>
      <w:r>
        <w:rPr>
          <w:rFonts w:ascii="Times New Roman" w:eastAsia="FangSong_GB2312" w:hAnsi="Times New Roman"/>
          <w:sz w:val="32"/>
          <w:szCs w:val="32"/>
        </w:rPr>
        <w:t>、相对湿度为</w:t>
      </w:r>
      <w:r>
        <w:rPr>
          <w:rFonts w:ascii="Times New Roman" w:eastAsia="FangSong_GB2312" w:hAnsi="Times New Roman"/>
          <w:sz w:val="32"/>
          <w:szCs w:val="32"/>
        </w:rPr>
        <w:t>50</w:t>
      </w:r>
      <w:r>
        <w:rPr>
          <w:rFonts w:ascii="Times New Roman" w:eastAsia="FangSong_GB2312" w:hAnsi="Times New Roman" w:hint="eastAsia"/>
          <w:sz w:val="32"/>
          <w:szCs w:val="32"/>
        </w:rPr>
        <w:t>±</w:t>
      </w:r>
      <w:r>
        <w:rPr>
          <w:rFonts w:ascii="Times New Roman" w:eastAsia="FangSong_GB2312" w:hAnsi="Times New Roman"/>
          <w:sz w:val="32"/>
          <w:szCs w:val="32"/>
        </w:rPr>
        <w:t>10% RH</w:t>
      </w:r>
      <w:r>
        <w:rPr>
          <w:rFonts w:ascii="Times New Roman" w:eastAsia="FangSong_GB2312" w:hAnsi="Times New Roman"/>
          <w:sz w:val="32"/>
          <w:szCs w:val="32"/>
        </w:rPr>
        <w:t>的恒定环境下进行，视觉评估还应在恒定光照条件（色温</w:t>
      </w:r>
      <w:r>
        <w:rPr>
          <w:rFonts w:ascii="Times New Roman" w:eastAsia="FangSong_GB2312" w:hAnsi="Times New Roman"/>
          <w:sz w:val="32"/>
          <w:szCs w:val="32"/>
        </w:rPr>
        <w:t>5500</w:t>
      </w:r>
      <w:r>
        <w:rPr>
          <w:rFonts w:ascii="Times New Roman" w:eastAsia="FangSong_GB2312" w:hAnsi="Times New Roman" w:hint="eastAsia"/>
          <w:sz w:val="32"/>
          <w:szCs w:val="32"/>
        </w:rPr>
        <w:t>~</w:t>
      </w:r>
      <w:r>
        <w:rPr>
          <w:rFonts w:ascii="Times New Roman" w:eastAsia="FangSong_GB2312" w:hAnsi="Times New Roman"/>
          <w:sz w:val="32"/>
          <w:szCs w:val="32"/>
        </w:rPr>
        <w:t>6500K</w:t>
      </w:r>
      <w:r>
        <w:rPr>
          <w:rFonts w:ascii="Times New Roman" w:eastAsia="FangSong_GB2312" w:hAnsi="Times New Roman"/>
          <w:sz w:val="32"/>
          <w:szCs w:val="32"/>
        </w:rPr>
        <w:t>的日光灯管或</w:t>
      </w:r>
      <w:r>
        <w:rPr>
          <w:rFonts w:ascii="Times New Roman" w:eastAsia="FangSong_GB2312" w:hAnsi="Times New Roman"/>
          <w:sz w:val="32"/>
          <w:szCs w:val="32"/>
        </w:rPr>
        <w:t>LED</w:t>
      </w:r>
      <w:r>
        <w:rPr>
          <w:rFonts w:ascii="Times New Roman" w:eastAsia="FangSong_GB2312" w:hAnsi="Times New Roman"/>
          <w:sz w:val="32"/>
          <w:szCs w:val="32"/>
        </w:rPr>
        <w:t>光照）下进行，并且所有受试者应在此环境条件下适应至少</w:t>
      </w:r>
      <w:r>
        <w:rPr>
          <w:rFonts w:ascii="Times New Roman" w:eastAsia="FangSong_GB2312" w:hAnsi="Times New Roman"/>
          <w:sz w:val="32"/>
          <w:szCs w:val="32"/>
        </w:rPr>
        <w:t>30</w:t>
      </w:r>
      <w:r>
        <w:rPr>
          <w:rFonts w:ascii="Times New Roman" w:eastAsia="FangSong_GB2312" w:hAnsi="Times New Roman"/>
          <w:sz w:val="32"/>
          <w:szCs w:val="32"/>
        </w:rPr>
        <w:t>分钟后方可</w:t>
      </w:r>
      <w:r>
        <w:rPr>
          <w:rFonts w:ascii="Times New Roman" w:eastAsia="FangSong_GB2312" w:hAnsi="Times New Roman" w:hint="eastAsia"/>
          <w:sz w:val="32"/>
          <w:szCs w:val="32"/>
        </w:rPr>
        <w:t>进行</w:t>
      </w:r>
      <w:r>
        <w:rPr>
          <w:rFonts w:ascii="Times New Roman" w:eastAsia="FangSong_GB2312" w:hAnsi="Times New Roman"/>
          <w:sz w:val="32"/>
          <w:szCs w:val="32"/>
        </w:rPr>
        <w:t>评估和测试。</w:t>
      </w:r>
      <w:bookmarkEnd w:id="6"/>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SimHei" w:hAnsi="Times New Roman"/>
          <w:sz w:val="32"/>
          <w:szCs w:val="32"/>
        </w:rPr>
        <w:t>3</w:t>
      </w:r>
      <w:r>
        <w:rPr>
          <w:rFonts w:ascii="Times New Roman" w:eastAsia="FangSong_GB2312" w:hAnsi="Times New Roman"/>
          <w:sz w:val="32"/>
          <w:szCs w:val="32"/>
        </w:rPr>
        <w:t xml:space="preserve">.6  </w:t>
      </w:r>
      <w:r>
        <w:rPr>
          <w:rFonts w:ascii="Times New Roman" w:eastAsia="FangSong_GB2312" w:hAnsi="Times New Roman"/>
          <w:sz w:val="32"/>
          <w:szCs w:val="32"/>
        </w:rPr>
        <w:t>试验流程</w:t>
      </w:r>
    </w:p>
    <w:p w:rsidR="003329D9" w:rsidRDefault="003329D9" w:rsidP="003329D9">
      <w:pPr>
        <w:tabs>
          <w:tab w:val="left" w:pos="0"/>
          <w:tab w:val="left" w:pos="1134"/>
        </w:tabs>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3.6.1  </w:t>
      </w:r>
      <w:r>
        <w:rPr>
          <w:rFonts w:ascii="Times New Roman" w:eastAsia="FangSong_GB2312" w:hAnsi="Times New Roman"/>
          <w:sz w:val="32"/>
          <w:szCs w:val="32"/>
        </w:rPr>
        <w:t>按照要求招募入组志愿受试者，签署书面知情同意书。入组前根据入选和排除标准等询问受试者一系列关于疾病史、健康状况等问题，同时对试验部位色斑等皮肤状况进行符合性评估和肤色测试筛选，并记录。</w:t>
      </w:r>
    </w:p>
    <w:p w:rsidR="003329D9" w:rsidRDefault="003329D9" w:rsidP="003329D9">
      <w:pPr>
        <w:tabs>
          <w:tab w:val="left" w:pos="0"/>
          <w:tab w:val="left" w:pos="142"/>
          <w:tab w:val="left" w:pos="1134"/>
        </w:tabs>
        <w:adjustRightInd w:val="0"/>
        <w:snapToGrid w:val="0"/>
        <w:spacing w:line="360" w:lineRule="auto"/>
        <w:ind w:firstLineChars="200" w:firstLine="640"/>
        <w:rPr>
          <w:rFonts w:ascii="Times New Roman" w:eastAsia="FangSong_GB2312" w:hAnsi="Times New Roman" w:hint="eastAsia"/>
          <w:kern w:val="0"/>
          <w:sz w:val="32"/>
          <w:szCs w:val="32"/>
        </w:rPr>
      </w:pPr>
      <w:r>
        <w:rPr>
          <w:rFonts w:ascii="Times New Roman" w:eastAsia="FangSong_GB2312" w:hAnsi="Times New Roman"/>
          <w:sz w:val="32"/>
          <w:szCs w:val="32"/>
        </w:rPr>
        <w:lastRenderedPageBreak/>
        <w:t xml:space="preserve">3.6.2  </w:t>
      </w:r>
      <w:r>
        <w:rPr>
          <w:rFonts w:ascii="Times New Roman" w:eastAsia="FangSong_GB2312" w:hAnsi="Times New Roman"/>
          <w:sz w:val="32"/>
          <w:szCs w:val="32"/>
        </w:rPr>
        <w:t>对入组的合格受试者进行产品使用前皮肤基础值评估和测试，包括视觉评估、仪器测试和标准图像拍摄</w:t>
      </w:r>
      <w:r>
        <w:rPr>
          <w:rFonts w:ascii="Times New Roman" w:eastAsia="FangSong_GB2312" w:hAnsi="Times New Roman"/>
          <w:kern w:val="0"/>
          <w:sz w:val="32"/>
          <w:szCs w:val="32"/>
        </w:rPr>
        <w:t>，并记录</w:t>
      </w:r>
      <w:r>
        <w:rPr>
          <w:rFonts w:ascii="Times New Roman" w:eastAsia="FangSong_GB2312" w:hAnsi="Times New Roman" w:hint="eastAsia"/>
          <w:sz w:val="32"/>
          <w:szCs w:val="32"/>
        </w:rPr>
        <w:t>；产品</w:t>
      </w:r>
      <w:r>
        <w:rPr>
          <w:rFonts w:ascii="Times New Roman" w:eastAsia="FangSong_GB2312" w:hAnsi="Times New Roman"/>
          <w:kern w:val="0"/>
          <w:sz w:val="32"/>
          <w:szCs w:val="32"/>
        </w:rPr>
        <w:t>使用后</w:t>
      </w:r>
      <w:r>
        <w:rPr>
          <w:rFonts w:ascii="Times New Roman" w:eastAsia="FangSong_GB2312" w:hAnsi="Times New Roman"/>
          <w:kern w:val="0"/>
          <w:sz w:val="32"/>
          <w:szCs w:val="32"/>
        </w:rPr>
        <w:t>2</w:t>
      </w:r>
      <w:r>
        <w:rPr>
          <w:rFonts w:ascii="Times New Roman" w:eastAsia="FangSong_GB2312" w:hAnsi="Times New Roman"/>
          <w:kern w:val="0"/>
          <w:sz w:val="32"/>
          <w:szCs w:val="32"/>
        </w:rPr>
        <w:t>周、</w:t>
      </w:r>
      <w:r>
        <w:rPr>
          <w:rFonts w:ascii="Times New Roman" w:eastAsia="FangSong_GB2312" w:hAnsi="Times New Roman"/>
          <w:kern w:val="0"/>
          <w:sz w:val="32"/>
          <w:szCs w:val="32"/>
        </w:rPr>
        <w:t>4</w:t>
      </w:r>
      <w:r>
        <w:rPr>
          <w:rFonts w:ascii="Times New Roman" w:eastAsia="FangSong_GB2312" w:hAnsi="Times New Roman"/>
          <w:kern w:val="0"/>
          <w:sz w:val="32"/>
          <w:szCs w:val="32"/>
        </w:rPr>
        <w:t>周、</w:t>
      </w:r>
      <w:r>
        <w:rPr>
          <w:rFonts w:ascii="Times New Roman" w:eastAsia="FangSong_GB2312" w:hAnsi="Times New Roman"/>
          <w:kern w:val="0"/>
          <w:sz w:val="32"/>
          <w:szCs w:val="32"/>
        </w:rPr>
        <w:t>8</w:t>
      </w:r>
      <w:r>
        <w:rPr>
          <w:rFonts w:ascii="Times New Roman" w:eastAsia="FangSong_GB2312" w:hAnsi="Times New Roman"/>
          <w:kern w:val="0"/>
          <w:sz w:val="32"/>
          <w:szCs w:val="32"/>
        </w:rPr>
        <w:t>周</w:t>
      </w:r>
      <w:r>
        <w:rPr>
          <w:rFonts w:ascii="Times New Roman" w:eastAsia="FangSong_GB2312" w:hAnsi="Times New Roman" w:hint="eastAsia"/>
          <w:color w:val="000000"/>
          <w:kern w:val="0"/>
          <w:sz w:val="32"/>
          <w:szCs w:val="32"/>
        </w:rPr>
        <w:t>再次</w:t>
      </w:r>
      <w:r>
        <w:rPr>
          <w:rFonts w:ascii="Times New Roman" w:eastAsia="FangSong_GB2312" w:hAnsi="Times New Roman"/>
          <w:kern w:val="0"/>
          <w:sz w:val="32"/>
          <w:szCs w:val="32"/>
        </w:rPr>
        <w:t>进行</w:t>
      </w:r>
      <w:r>
        <w:rPr>
          <w:rFonts w:ascii="Times New Roman" w:eastAsia="FangSong_GB2312" w:hAnsi="Times New Roman" w:hint="eastAsia"/>
          <w:kern w:val="0"/>
          <w:sz w:val="32"/>
          <w:szCs w:val="32"/>
        </w:rPr>
        <w:t>相同的</w:t>
      </w:r>
      <w:r>
        <w:rPr>
          <w:rFonts w:ascii="Times New Roman" w:eastAsia="FangSong_GB2312" w:hAnsi="Times New Roman"/>
          <w:kern w:val="0"/>
          <w:sz w:val="32"/>
          <w:szCs w:val="32"/>
        </w:rPr>
        <w:t>评估和测试。</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3.6.2.1  </w:t>
      </w:r>
      <w:r>
        <w:rPr>
          <w:rFonts w:ascii="Times New Roman" w:eastAsia="FangSong_GB2312" w:hAnsi="Times New Roman"/>
          <w:sz w:val="32"/>
          <w:szCs w:val="32"/>
        </w:rPr>
        <w:t>视觉评估</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在各访视时点，由经过培训的皮肤科医生借助由浅至深肤色的色卡对试验部位色斑区进行肤色评估，并记录评分。</w:t>
      </w:r>
    </w:p>
    <w:p w:rsidR="003329D9" w:rsidRDefault="003329D9" w:rsidP="003329D9">
      <w:pPr>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3.6.2.2  </w:t>
      </w:r>
      <w:r>
        <w:rPr>
          <w:rFonts w:ascii="Times New Roman" w:eastAsia="FangSong_GB2312" w:hAnsi="Times New Roman"/>
          <w:sz w:val="32"/>
          <w:szCs w:val="32"/>
        </w:rPr>
        <w:t>皮肤色度</w:t>
      </w:r>
      <w:r>
        <w:rPr>
          <w:rFonts w:ascii="Times New Roman" w:eastAsia="FangSong_GB2312" w:hAnsi="Times New Roman" w:hint="eastAsia"/>
          <w:sz w:val="32"/>
          <w:szCs w:val="32"/>
        </w:rPr>
        <w:t>以</w:t>
      </w:r>
      <w:r>
        <w:rPr>
          <w:rFonts w:ascii="Times New Roman" w:eastAsia="FangSong_GB2312" w:hAnsi="Times New Roman"/>
          <w:sz w:val="32"/>
          <w:szCs w:val="32"/>
        </w:rPr>
        <w:t>测</w:t>
      </w:r>
      <w:r>
        <w:rPr>
          <w:rFonts w:ascii="Times New Roman" w:eastAsia="FangSong_GB2312" w:hAnsi="Times New Roman" w:hint="eastAsia"/>
          <w:sz w:val="32"/>
          <w:szCs w:val="32"/>
        </w:rPr>
        <w:t>量</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在各访视时点，用皮肤色度仪分别测量试验组（侧）及对照组（侧）试验部位色斑区皮肤的</w:t>
      </w:r>
      <w:r>
        <w:rPr>
          <w:rFonts w:ascii="Times New Roman" w:eastAsia="FangSong_GB2312" w:hAnsi="Times New Roman"/>
          <w:i/>
          <w:sz w:val="32"/>
          <w:szCs w:val="32"/>
        </w:rPr>
        <w:t>L*</w:t>
      </w:r>
      <w:r>
        <w:rPr>
          <w:rFonts w:ascii="Times New Roman" w:eastAsia="FangSong_GB2312" w:hAnsi="Times New Roman"/>
          <w:i/>
          <w:sz w:val="32"/>
          <w:szCs w:val="32"/>
        </w:rPr>
        <w:t>、</w:t>
      </w:r>
      <w:r>
        <w:rPr>
          <w:rFonts w:ascii="Times New Roman" w:eastAsia="FangSong_GB2312" w:hAnsi="Times New Roman"/>
          <w:i/>
          <w:sz w:val="32"/>
          <w:szCs w:val="32"/>
        </w:rPr>
        <w:t xml:space="preserve"> a*</w:t>
      </w:r>
      <w:r>
        <w:rPr>
          <w:rFonts w:ascii="Times New Roman" w:eastAsia="FangSong_GB2312" w:hAnsi="Times New Roman"/>
          <w:i/>
          <w:sz w:val="32"/>
          <w:szCs w:val="32"/>
        </w:rPr>
        <w:t>、</w:t>
      </w:r>
      <w:r>
        <w:rPr>
          <w:rFonts w:ascii="Times New Roman" w:eastAsia="FangSong_GB2312" w:hAnsi="Times New Roman"/>
          <w:i/>
          <w:sz w:val="32"/>
          <w:szCs w:val="32"/>
        </w:rPr>
        <w:t xml:space="preserve"> b* </w:t>
      </w:r>
      <w:r>
        <w:rPr>
          <w:rFonts w:ascii="Times New Roman" w:eastAsia="FangSong_GB2312" w:hAnsi="Times New Roman"/>
          <w:sz w:val="32"/>
          <w:szCs w:val="32"/>
        </w:rPr>
        <w:t>数值，每个测试区测试三次，记录并计算</w:t>
      </w:r>
      <w:r>
        <w:rPr>
          <w:rFonts w:ascii="Times New Roman" w:eastAsia="FangSong_GB2312" w:hAnsi="Times New Roman"/>
          <w:sz w:val="32"/>
          <w:szCs w:val="32"/>
        </w:rPr>
        <w:t>ITA°</w:t>
      </w:r>
      <w:r>
        <w:rPr>
          <w:rFonts w:ascii="Times New Roman" w:eastAsia="FangSong_GB2312" w:hAnsi="Times New Roman"/>
          <w:sz w:val="32"/>
          <w:szCs w:val="32"/>
        </w:rPr>
        <w:t>值</w:t>
      </w:r>
      <w:r>
        <w:rPr>
          <w:rFonts w:ascii="Times New Roman" w:eastAsia="FangSong_GB2312" w:hAnsi="Times New Roman" w:hint="eastAsia"/>
          <w:sz w:val="32"/>
          <w:szCs w:val="32"/>
        </w:rPr>
        <w:t>。</w:t>
      </w:r>
      <w:r>
        <w:rPr>
          <w:rFonts w:ascii="Times New Roman" w:eastAsia="FangSong_GB2312" w:hAnsi="Times New Roman"/>
          <w:sz w:val="32"/>
          <w:szCs w:val="32"/>
        </w:rPr>
        <w:t>测试皮肤区域</w:t>
      </w:r>
      <w:r>
        <w:rPr>
          <w:rFonts w:ascii="Times New Roman" w:eastAsia="FangSong_GB2312" w:hAnsi="Times New Roman"/>
          <w:sz w:val="32"/>
          <w:szCs w:val="32"/>
        </w:rPr>
        <w:t>ITA°</w:t>
      </w:r>
      <w:r>
        <w:rPr>
          <w:rFonts w:ascii="Times New Roman" w:eastAsia="FangSong_GB2312" w:hAnsi="Times New Roman"/>
          <w:sz w:val="32"/>
          <w:szCs w:val="32"/>
        </w:rPr>
        <w:t>值越大，肤色越浅</w:t>
      </w:r>
      <w:r>
        <w:rPr>
          <w:rFonts w:ascii="Times New Roman" w:eastAsia="FangSong_GB2312" w:hAnsi="Times New Roman" w:hint="eastAsia"/>
          <w:sz w:val="32"/>
          <w:szCs w:val="32"/>
        </w:rPr>
        <w:t>，反之越深</w:t>
      </w:r>
      <w:r>
        <w:rPr>
          <w:rFonts w:ascii="Times New Roman" w:eastAsia="FangSong_GB2312" w:hAnsi="Times New Roman"/>
          <w:sz w:val="32"/>
          <w:szCs w:val="32"/>
        </w:rPr>
        <w:t>。</w:t>
      </w:r>
    </w:p>
    <w:p w:rsidR="003329D9" w:rsidRDefault="003329D9" w:rsidP="003329D9">
      <w:pPr>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 xml:space="preserve">3.6.2.3  </w:t>
      </w:r>
      <w:r>
        <w:rPr>
          <w:rFonts w:ascii="Times New Roman" w:eastAsia="FangSong_GB2312" w:hAnsi="Times New Roman"/>
          <w:sz w:val="32"/>
          <w:szCs w:val="32"/>
        </w:rPr>
        <w:t>皮肤黑素</w:t>
      </w:r>
      <w:r>
        <w:rPr>
          <w:rFonts w:ascii="Times New Roman" w:eastAsia="FangSong_GB2312" w:hAnsi="Times New Roman" w:hint="eastAsia"/>
          <w:sz w:val="32"/>
          <w:szCs w:val="32"/>
        </w:rPr>
        <w:t>检测仪</w:t>
      </w:r>
      <w:r>
        <w:rPr>
          <w:rFonts w:ascii="Times New Roman" w:eastAsia="FangSong_GB2312" w:hAnsi="Times New Roman"/>
          <w:sz w:val="32"/>
          <w:szCs w:val="32"/>
        </w:rPr>
        <w:t>测</w:t>
      </w:r>
      <w:r>
        <w:rPr>
          <w:rFonts w:ascii="Times New Roman" w:eastAsia="FangSong_GB2312" w:hAnsi="Times New Roman" w:hint="eastAsia"/>
          <w:sz w:val="32"/>
          <w:szCs w:val="32"/>
        </w:rPr>
        <w:t>量</w:t>
      </w:r>
    </w:p>
    <w:p w:rsidR="003329D9" w:rsidRDefault="003329D9" w:rsidP="003329D9">
      <w:pPr>
        <w:adjustRightInd w:val="0"/>
        <w:snapToGrid w:val="0"/>
        <w:spacing w:line="360" w:lineRule="auto"/>
        <w:ind w:firstLineChars="200" w:firstLine="640"/>
        <w:rPr>
          <w:rFonts w:ascii="Times New Roman" w:eastAsia="FangSong_GB2312" w:hAnsi="Times New Roman" w:hint="eastAsia"/>
          <w:sz w:val="32"/>
          <w:szCs w:val="32"/>
        </w:rPr>
      </w:pPr>
      <w:r>
        <w:rPr>
          <w:rFonts w:ascii="Times New Roman" w:eastAsia="FangSong_GB2312" w:hAnsi="Times New Roman"/>
          <w:sz w:val="32"/>
          <w:szCs w:val="32"/>
        </w:rPr>
        <w:t>在各访视时点，用皮肤黑素测试仪分别测量试验组（侧）及对照组（侧）试验部位色斑区皮肤的</w:t>
      </w:r>
      <w:r>
        <w:rPr>
          <w:rFonts w:ascii="Times New Roman" w:eastAsia="FangSong_GB2312" w:hAnsi="Times New Roman"/>
          <w:sz w:val="32"/>
          <w:szCs w:val="32"/>
        </w:rPr>
        <w:t>MI</w:t>
      </w:r>
      <w:r>
        <w:rPr>
          <w:rFonts w:ascii="Times New Roman" w:eastAsia="FangSong_GB2312" w:hAnsi="Times New Roman"/>
          <w:sz w:val="32"/>
          <w:szCs w:val="32"/>
        </w:rPr>
        <w:t>值，每个测试区</w:t>
      </w:r>
      <w:r>
        <w:rPr>
          <w:rFonts w:ascii="Times New Roman" w:eastAsia="FangSong_GB2312" w:hAnsi="Times New Roman"/>
          <w:spacing w:val="-6"/>
          <w:sz w:val="32"/>
          <w:szCs w:val="32"/>
        </w:rPr>
        <w:t>测试三次，并记录；测试区</w:t>
      </w:r>
      <w:r>
        <w:rPr>
          <w:rFonts w:ascii="Times New Roman" w:eastAsia="FangSong_GB2312" w:hAnsi="Times New Roman"/>
          <w:spacing w:val="-6"/>
          <w:sz w:val="32"/>
          <w:szCs w:val="32"/>
        </w:rPr>
        <w:t>MI</w:t>
      </w:r>
      <w:r>
        <w:rPr>
          <w:rFonts w:ascii="Times New Roman" w:eastAsia="FangSong_GB2312" w:hAnsi="Times New Roman"/>
          <w:spacing w:val="-6"/>
          <w:sz w:val="32"/>
          <w:szCs w:val="32"/>
        </w:rPr>
        <w:t>值越小，肤色越浅</w:t>
      </w:r>
      <w:r>
        <w:rPr>
          <w:rFonts w:ascii="Times New Roman" w:eastAsia="FangSong_GB2312" w:hAnsi="Times New Roman" w:hint="eastAsia"/>
          <w:spacing w:val="-6"/>
          <w:sz w:val="32"/>
          <w:szCs w:val="32"/>
        </w:rPr>
        <w:t>，反之越深</w:t>
      </w:r>
      <w:r>
        <w:rPr>
          <w:rFonts w:ascii="Times New Roman" w:eastAsia="FangSong_GB2312" w:hAnsi="Times New Roman"/>
          <w:spacing w:val="-6"/>
          <w:sz w:val="32"/>
          <w:szCs w:val="32"/>
        </w:rPr>
        <w:t>。</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3.6.2.4  </w:t>
      </w:r>
      <w:r>
        <w:rPr>
          <w:rFonts w:ascii="Times New Roman" w:eastAsia="FangSong_GB2312" w:hAnsi="Times New Roman"/>
          <w:sz w:val="32"/>
          <w:szCs w:val="32"/>
        </w:rPr>
        <w:t>图像摄取和分析</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在各访视时点，采用皮肤图像拍摄系统拍摄标准图像。用图像分析软件分析受试部位不同访视时点相关参数（色斑光密度均值、色斑面积占比），并记录；受试部位图像</w:t>
      </w:r>
      <w:r>
        <w:rPr>
          <w:rFonts w:ascii="Times New Roman" w:eastAsia="FangSong_GB2312" w:hAnsi="Times New Roman"/>
          <w:sz w:val="32"/>
          <w:szCs w:val="32"/>
        </w:rPr>
        <w:lastRenderedPageBreak/>
        <w:t>色斑光密度均值越小，肤色越浅。</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3.7  </w:t>
      </w:r>
      <w:r>
        <w:rPr>
          <w:rFonts w:ascii="Times New Roman" w:eastAsia="FangSong_GB2312" w:hAnsi="Times New Roman"/>
          <w:sz w:val="32"/>
          <w:szCs w:val="32"/>
        </w:rPr>
        <w:t>数据统计</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应用统计分析软件进行数据的统计分析。计量</w:t>
      </w:r>
      <w:r>
        <w:rPr>
          <w:rFonts w:ascii="Times New Roman" w:eastAsia="FangSong_GB2312" w:hAnsi="Times New Roman" w:hint="eastAsia"/>
          <w:sz w:val="32"/>
          <w:szCs w:val="32"/>
        </w:rPr>
        <w:t>资料</w:t>
      </w:r>
      <w:r>
        <w:rPr>
          <w:rFonts w:ascii="Times New Roman" w:eastAsia="FangSong_GB2312" w:hAnsi="Times New Roman"/>
          <w:sz w:val="32"/>
          <w:szCs w:val="32"/>
        </w:rPr>
        <w:t>表示为：均值</w:t>
      </w:r>
      <w:r>
        <w:rPr>
          <w:rFonts w:ascii="Times New Roman" w:eastAsia="FangSong_GB2312" w:hAnsi="Times New Roman"/>
          <w:sz w:val="32"/>
          <w:szCs w:val="32"/>
        </w:rPr>
        <w:t>±</w:t>
      </w:r>
      <w:r>
        <w:rPr>
          <w:rFonts w:ascii="Times New Roman" w:eastAsia="FangSong_GB2312" w:hAnsi="Times New Roman"/>
          <w:sz w:val="32"/>
          <w:szCs w:val="32"/>
        </w:rPr>
        <w:t>标准差，并进行正态分布检验，符合正态分布要求，自身前后的比较采用配对</w:t>
      </w:r>
      <w:r>
        <w:rPr>
          <w:rFonts w:ascii="Times New Roman" w:eastAsia="FangSong_GB2312" w:hAnsi="Times New Roman"/>
          <w:sz w:val="32"/>
          <w:szCs w:val="32"/>
        </w:rPr>
        <w:t>t</w:t>
      </w:r>
      <w:r>
        <w:rPr>
          <w:rFonts w:ascii="Times New Roman" w:eastAsia="FangSong_GB2312" w:hAnsi="Times New Roman"/>
          <w:sz w:val="32"/>
          <w:szCs w:val="32"/>
        </w:rPr>
        <w:t>检验，否则采用两个相关样本秩和检验；等级资料使用前后的比较，采用两个相关样本秩和检验；试验产品和对照组之间比较采用独立样本</w:t>
      </w:r>
      <w:r>
        <w:rPr>
          <w:rFonts w:ascii="Times New Roman" w:eastAsia="FangSong_GB2312" w:hAnsi="Times New Roman"/>
          <w:sz w:val="32"/>
          <w:szCs w:val="32"/>
        </w:rPr>
        <w:t>t</w:t>
      </w:r>
      <w:r>
        <w:rPr>
          <w:rFonts w:ascii="Times New Roman" w:eastAsia="FangSong_GB2312" w:hAnsi="Times New Roman"/>
          <w:sz w:val="32"/>
          <w:szCs w:val="32"/>
        </w:rPr>
        <w:t>检验或秩和检验。上述统计分析均为双尾检验，显著性水平为</w:t>
      </w:r>
      <w:r>
        <w:rPr>
          <w:rFonts w:ascii="Times New Roman" w:eastAsia="FangSong_GB2312" w:hAnsi="Times New Roman"/>
          <w:sz w:val="32"/>
          <w:szCs w:val="32"/>
        </w:rPr>
        <w:t>α=0.05</w:t>
      </w:r>
      <w:r>
        <w:rPr>
          <w:rFonts w:ascii="Times New Roman" w:eastAsia="FangSong_GB2312" w:hAnsi="Times New Roman"/>
          <w:sz w:val="32"/>
          <w:szCs w:val="32"/>
        </w:rPr>
        <w:t>。</w:t>
      </w:r>
    </w:p>
    <w:p w:rsidR="003329D9" w:rsidRDefault="003329D9" w:rsidP="003329D9">
      <w:pPr>
        <w:adjustRightInd w:val="0"/>
        <w:snapToGrid w:val="0"/>
        <w:spacing w:beforeLines="50" w:before="156"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 xml:space="preserve">3.8  </w:t>
      </w:r>
      <w:r>
        <w:rPr>
          <w:rFonts w:ascii="Times New Roman" w:eastAsia="FangSong_GB2312" w:hAnsi="Times New Roman"/>
          <w:sz w:val="32"/>
          <w:szCs w:val="32"/>
        </w:rPr>
        <w:t>试验结论</w:t>
      </w:r>
    </w:p>
    <w:p w:rsidR="003329D9" w:rsidRDefault="003329D9" w:rsidP="003329D9">
      <w:pPr>
        <w:adjustRightInd w:val="0"/>
        <w:snapToGrid w:val="0"/>
        <w:spacing w:line="360" w:lineRule="auto"/>
        <w:ind w:firstLineChars="200" w:firstLine="640"/>
        <w:rPr>
          <w:rFonts w:ascii="Times New Roman" w:eastAsia="FangSong_GB2312" w:hAnsi="Times New Roman"/>
          <w:sz w:val="32"/>
          <w:szCs w:val="32"/>
        </w:rPr>
      </w:pPr>
      <w:r>
        <w:rPr>
          <w:rFonts w:ascii="Times New Roman" w:eastAsia="FangSong_GB2312" w:hAnsi="Times New Roman"/>
          <w:sz w:val="32"/>
          <w:szCs w:val="32"/>
        </w:rPr>
        <w:t>试验组（侧）使用产品前后任一访视时点视觉评估、仪器测试或图像分析相关参数中任一参数的变化结果相差显著（</w:t>
      </w:r>
      <w:r>
        <w:rPr>
          <w:rFonts w:ascii="Times New Roman" w:eastAsia="FangSong_GB2312" w:hAnsi="Times New Roman"/>
          <w:i/>
          <w:iCs/>
          <w:sz w:val="32"/>
          <w:szCs w:val="32"/>
        </w:rPr>
        <w:t>P</w:t>
      </w:r>
      <w:r>
        <w:rPr>
          <w:rFonts w:ascii="Times New Roman" w:eastAsia="FangSong_GB2312" w:hAnsi="Times New Roman"/>
          <w:sz w:val="32"/>
          <w:szCs w:val="32"/>
        </w:rPr>
        <w:t>&lt;0.05</w:t>
      </w:r>
      <w:r>
        <w:rPr>
          <w:rFonts w:ascii="Times New Roman" w:eastAsia="FangSong_GB2312" w:hAnsi="Times New Roman"/>
          <w:sz w:val="32"/>
          <w:szCs w:val="32"/>
        </w:rPr>
        <w:t>），或使用样品后测试值结果显著优于对照组（侧）结果时（</w:t>
      </w:r>
      <w:r>
        <w:rPr>
          <w:rFonts w:ascii="Times New Roman" w:eastAsia="FangSong_GB2312" w:hAnsi="Times New Roman"/>
          <w:i/>
          <w:iCs/>
          <w:sz w:val="32"/>
          <w:szCs w:val="32"/>
        </w:rPr>
        <w:t>P</w:t>
      </w:r>
      <w:r>
        <w:rPr>
          <w:rFonts w:ascii="Times New Roman" w:eastAsia="FangSong_GB2312" w:hAnsi="Times New Roman"/>
          <w:sz w:val="32"/>
          <w:szCs w:val="32"/>
        </w:rPr>
        <w:t>&lt;0.05</w:t>
      </w:r>
      <w:r>
        <w:rPr>
          <w:rFonts w:ascii="Times New Roman" w:eastAsia="FangSong_GB2312" w:hAnsi="Times New Roman"/>
          <w:sz w:val="32"/>
          <w:szCs w:val="32"/>
        </w:rPr>
        <w:t>），则认定试验产品有祛斑美白功效，否则认为试验产品无祛斑美白功效。</w:t>
      </w:r>
    </w:p>
    <w:p w:rsidR="003329D9" w:rsidRDefault="003329D9" w:rsidP="003329D9">
      <w:pPr>
        <w:adjustRightInd w:val="0"/>
        <w:snapToGrid w:val="0"/>
        <w:spacing w:before="260" w:after="260" w:line="360" w:lineRule="auto"/>
        <w:ind w:firstLineChars="200" w:firstLine="640"/>
        <w:rPr>
          <w:rFonts w:ascii="Times New Roman" w:eastAsia="SimHei" w:hAnsi="Times New Roman"/>
          <w:sz w:val="32"/>
          <w:szCs w:val="32"/>
        </w:rPr>
      </w:pPr>
      <w:r>
        <w:rPr>
          <w:rFonts w:ascii="Times New Roman" w:eastAsia="SimHei" w:hAnsi="Times New Roman"/>
          <w:sz w:val="32"/>
          <w:szCs w:val="32"/>
        </w:rPr>
        <w:t xml:space="preserve">4  </w:t>
      </w:r>
      <w:r>
        <w:rPr>
          <w:rFonts w:ascii="Times New Roman" w:eastAsia="SimHei" w:hAnsi="Times New Roman" w:hint="eastAsia"/>
          <w:sz w:val="32"/>
          <w:szCs w:val="32"/>
        </w:rPr>
        <w:t>检</w:t>
      </w:r>
      <w:r>
        <w:rPr>
          <w:rFonts w:ascii="Times New Roman" w:eastAsia="SimHei" w:hAnsi="Times New Roman"/>
          <w:sz w:val="32"/>
          <w:szCs w:val="32"/>
        </w:rPr>
        <w:t>验报告</w:t>
      </w:r>
    </w:p>
    <w:p w:rsidR="003329D9" w:rsidRDefault="003329D9" w:rsidP="003329D9">
      <w:pPr>
        <w:autoSpaceDE w:val="0"/>
        <w:autoSpaceDN w:val="0"/>
        <w:adjustRightInd w:val="0"/>
        <w:snapToGrid w:val="0"/>
        <w:spacing w:line="360" w:lineRule="auto"/>
        <w:ind w:firstLineChars="200" w:firstLine="640"/>
        <w:rPr>
          <w:rFonts w:ascii="Times New Roman" w:eastAsia="FangSong_GB2312" w:hAnsi="Times New Roman"/>
          <w:color w:val="000000"/>
          <w:sz w:val="32"/>
          <w:szCs w:val="32"/>
        </w:rPr>
      </w:pPr>
      <w:r>
        <w:rPr>
          <w:rFonts w:ascii="Times New Roman" w:eastAsia="FangSong_GB2312" w:hAnsi="Times New Roman" w:hint="eastAsia"/>
          <w:sz w:val="32"/>
          <w:szCs w:val="32"/>
        </w:rPr>
        <w:t>检验</w:t>
      </w:r>
      <w:r>
        <w:rPr>
          <w:rFonts w:ascii="Times New Roman" w:eastAsia="FangSong_GB2312" w:hAnsi="Times New Roman"/>
          <w:sz w:val="32"/>
          <w:szCs w:val="32"/>
        </w:rPr>
        <w:t>报告应包括下列内容：样品编号、名称、生产批号、生产及送检单位、样品物态描述以及检验起止时间等，检验项目、材料和方法、检验结果、结论。检验报告应有</w:t>
      </w:r>
      <w:r>
        <w:rPr>
          <w:rFonts w:ascii="Times New Roman" w:eastAsia="FangSong_GB2312" w:hAnsi="Times New Roman" w:hint="eastAsia"/>
          <w:sz w:val="32"/>
          <w:szCs w:val="32"/>
        </w:rPr>
        <w:t>授权签字人签字，归档报告应有</w:t>
      </w:r>
      <w:r>
        <w:rPr>
          <w:rFonts w:ascii="Times New Roman" w:eastAsia="FangSong_GB2312" w:hAnsi="Times New Roman"/>
          <w:sz w:val="32"/>
          <w:szCs w:val="32"/>
        </w:rPr>
        <w:t>检验人、校核人和授权签字人分别签字，</w:t>
      </w:r>
      <w:r>
        <w:rPr>
          <w:rFonts w:ascii="Times New Roman" w:eastAsia="FangSong_GB2312" w:hAnsi="Times New Roman" w:hint="eastAsia"/>
          <w:sz w:val="32"/>
          <w:szCs w:val="32"/>
        </w:rPr>
        <w:t>均需</w:t>
      </w:r>
      <w:r>
        <w:rPr>
          <w:rFonts w:ascii="Times New Roman" w:eastAsia="FangSong_GB2312" w:hAnsi="Times New Roman"/>
          <w:sz w:val="32"/>
          <w:szCs w:val="32"/>
        </w:rPr>
        <w:t>加盖试验机构检验检测专用章或公章。</w:t>
      </w:r>
      <w:r>
        <w:rPr>
          <w:rFonts w:ascii="Times New Roman" w:eastAsia="FangSong_GB2312" w:hAnsi="Times New Roman"/>
          <w:color w:val="000000"/>
          <w:sz w:val="32"/>
          <w:szCs w:val="32"/>
        </w:rPr>
        <w:lastRenderedPageBreak/>
        <w:t>其中检验结果以表格形式给出，如下表</w:t>
      </w:r>
      <w:r>
        <w:rPr>
          <w:rFonts w:ascii="Times New Roman" w:eastAsia="FangSong_GB2312" w:hAnsi="Times New Roman" w:hint="eastAsia"/>
          <w:color w:val="000000"/>
          <w:sz w:val="32"/>
          <w:szCs w:val="32"/>
        </w:rPr>
        <w:t>1~3</w:t>
      </w:r>
      <w:r>
        <w:rPr>
          <w:rFonts w:ascii="Times New Roman" w:eastAsia="FangSong_GB2312" w:hAnsi="Times New Roman"/>
          <w:color w:val="000000"/>
          <w:sz w:val="32"/>
          <w:szCs w:val="32"/>
        </w:rPr>
        <w:t>：</w:t>
      </w: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sectPr w:rsidR="003329D9">
          <w:pgSz w:w="11906" w:h="16838"/>
          <w:pgMar w:top="1440" w:right="1800" w:bottom="1440" w:left="1800" w:header="851" w:footer="992" w:gutter="0"/>
          <w:cols w:space="720"/>
          <w:docGrid w:type="lines" w:linePitch="312"/>
        </w:sectPr>
      </w:pPr>
    </w:p>
    <w:p w:rsidR="003329D9" w:rsidRDefault="003329D9" w:rsidP="003329D9">
      <w:pPr>
        <w:spacing w:afterLines="50" w:after="156" w:line="400" w:lineRule="exact"/>
        <w:jc w:val="center"/>
        <w:rPr>
          <w:rFonts w:ascii="Times New Roman" w:eastAsia="SimHei" w:hAnsi="Times New Roman"/>
          <w:color w:val="000000"/>
          <w:kern w:val="0"/>
          <w:sz w:val="28"/>
          <w:szCs w:val="28"/>
        </w:rPr>
      </w:pPr>
      <w:r>
        <w:rPr>
          <w:rFonts w:ascii="Times New Roman" w:eastAsia="SimHei" w:hAnsi="Times New Roman" w:hint="eastAsia"/>
          <w:color w:val="000000"/>
          <w:kern w:val="0"/>
          <w:sz w:val="28"/>
          <w:szCs w:val="28"/>
        </w:rPr>
        <w:lastRenderedPageBreak/>
        <w:t>表</w:t>
      </w:r>
      <w:r>
        <w:rPr>
          <w:rFonts w:ascii="Times New Roman" w:eastAsia="SimHei" w:hAnsi="Times New Roman" w:hint="eastAsia"/>
          <w:color w:val="000000"/>
          <w:kern w:val="0"/>
          <w:sz w:val="28"/>
          <w:szCs w:val="28"/>
        </w:rPr>
        <w:t xml:space="preserve">1  </w:t>
      </w:r>
      <w:r>
        <w:rPr>
          <w:rFonts w:ascii="Times New Roman" w:eastAsia="SimHei" w:hAnsi="Times New Roman" w:hint="eastAsia"/>
          <w:color w:val="000000"/>
          <w:kern w:val="0"/>
          <w:sz w:val="28"/>
          <w:szCs w:val="28"/>
        </w:rPr>
        <w:t>试验产品及对照检测结果</w:t>
      </w:r>
    </w:p>
    <w:tbl>
      <w:tblPr>
        <w:tblW w:w="0" w:type="auto"/>
        <w:jc w:val="center"/>
        <w:tblLayout w:type="fixed"/>
        <w:tblLook w:val="0000" w:firstRow="0" w:lastRow="0" w:firstColumn="0" w:lastColumn="0" w:noHBand="0" w:noVBand="0"/>
      </w:tblPr>
      <w:tblGrid>
        <w:gridCol w:w="503"/>
        <w:gridCol w:w="1113"/>
        <w:gridCol w:w="899"/>
        <w:gridCol w:w="481"/>
        <w:gridCol w:w="481"/>
        <w:gridCol w:w="755"/>
        <w:gridCol w:w="662"/>
        <w:gridCol w:w="754"/>
        <w:gridCol w:w="754"/>
        <w:gridCol w:w="755"/>
        <w:gridCol w:w="754"/>
        <w:gridCol w:w="754"/>
        <w:gridCol w:w="755"/>
      </w:tblGrid>
      <w:tr w:rsidR="003329D9" w:rsidTr="00BF3680">
        <w:trPr>
          <w:trHeight w:val="404"/>
          <w:jc w:val="center"/>
        </w:trPr>
        <w:tc>
          <w:tcPr>
            <w:tcW w:w="503"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受试物</w:t>
            </w:r>
          </w:p>
        </w:tc>
        <w:tc>
          <w:tcPr>
            <w:tcW w:w="1113"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受试者</w:t>
            </w:r>
          </w:p>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编号</w:t>
            </w:r>
          </w:p>
        </w:tc>
        <w:tc>
          <w:tcPr>
            <w:tcW w:w="899" w:type="dxa"/>
            <w:vMerge w:val="restart"/>
            <w:tcBorders>
              <w:top w:val="single" w:sz="12" w:space="0" w:color="auto"/>
            </w:tcBorders>
            <w:vAlign w:val="center"/>
          </w:tcPr>
          <w:p w:rsidR="003329D9" w:rsidRDefault="003329D9" w:rsidP="003329D9">
            <w:pPr>
              <w:tabs>
                <w:tab w:val="left" w:pos="851"/>
              </w:tabs>
              <w:adjustRightInd w:val="0"/>
              <w:snapToGrid w:val="0"/>
              <w:ind w:leftChars="-87" w:left="-183" w:rightChars="-49" w:right="-103" w:firstLine="1"/>
              <w:jc w:val="center"/>
              <w:rPr>
                <w:rFonts w:ascii="Times New Roman" w:hAnsi="Times New Roman"/>
                <w:color w:val="000000"/>
                <w:sz w:val="18"/>
                <w:szCs w:val="18"/>
              </w:rPr>
            </w:pPr>
            <w:r>
              <w:rPr>
                <w:rFonts w:ascii="Times New Roman" w:hAnsi="Times New Roman" w:hint="eastAsia"/>
                <w:color w:val="000000"/>
                <w:sz w:val="18"/>
                <w:szCs w:val="18"/>
              </w:rPr>
              <w:t>姓名</w:t>
            </w:r>
          </w:p>
          <w:p w:rsidR="003329D9" w:rsidRDefault="003329D9" w:rsidP="003329D9">
            <w:pPr>
              <w:tabs>
                <w:tab w:val="left" w:pos="851"/>
              </w:tabs>
              <w:adjustRightInd w:val="0"/>
              <w:snapToGrid w:val="0"/>
              <w:ind w:leftChars="-87" w:left="-183" w:rightChars="-49" w:right="-103" w:firstLine="2"/>
              <w:jc w:val="center"/>
              <w:rPr>
                <w:rFonts w:ascii="Times New Roman" w:hAnsi="Times New Roman"/>
                <w:color w:val="000000"/>
                <w:sz w:val="18"/>
                <w:szCs w:val="18"/>
              </w:rPr>
            </w:pPr>
            <w:r>
              <w:rPr>
                <w:rFonts w:ascii="Times New Roman" w:hAnsi="Times New Roman" w:hint="eastAsia"/>
                <w:color w:val="000000"/>
                <w:sz w:val="18"/>
                <w:szCs w:val="18"/>
              </w:rPr>
              <w:t>（首字母）</w:t>
            </w:r>
          </w:p>
        </w:tc>
        <w:tc>
          <w:tcPr>
            <w:tcW w:w="481"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性别</w:t>
            </w:r>
          </w:p>
        </w:tc>
        <w:tc>
          <w:tcPr>
            <w:tcW w:w="481"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年龄</w:t>
            </w:r>
          </w:p>
        </w:tc>
        <w:tc>
          <w:tcPr>
            <w:tcW w:w="1417" w:type="dxa"/>
            <w:gridSpan w:val="2"/>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使用前</w:t>
            </w:r>
          </w:p>
        </w:tc>
        <w:tc>
          <w:tcPr>
            <w:tcW w:w="4526" w:type="dxa"/>
            <w:gridSpan w:val="6"/>
            <w:tcBorders>
              <w:top w:val="single" w:sz="12"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使用后</w:t>
            </w:r>
          </w:p>
        </w:tc>
      </w:tr>
      <w:tr w:rsidR="003329D9" w:rsidTr="00BF3680">
        <w:trPr>
          <w:trHeight w:val="416"/>
          <w:jc w:val="center"/>
        </w:trPr>
        <w:tc>
          <w:tcPr>
            <w:tcW w:w="503"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113"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899"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417" w:type="dxa"/>
            <w:gridSpan w:val="2"/>
            <w:vMerge/>
            <w:tcBorders>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508"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2</w:t>
            </w:r>
            <w:r>
              <w:rPr>
                <w:rFonts w:ascii="Times New Roman" w:hAnsi="Times New Roman" w:hint="eastAsia"/>
                <w:color w:val="000000"/>
                <w:sz w:val="18"/>
                <w:szCs w:val="18"/>
              </w:rPr>
              <w:t>周</w:t>
            </w:r>
          </w:p>
        </w:tc>
        <w:tc>
          <w:tcPr>
            <w:tcW w:w="1509"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4</w:t>
            </w:r>
            <w:r>
              <w:rPr>
                <w:rFonts w:ascii="Times New Roman" w:hAnsi="Times New Roman"/>
                <w:color w:val="000000"/>
                <w:sz w:val="18"/>
                <w:szCs w:val="18"/>
              </w:rPr>
              <w:t>周</w:t>
            </w:r>
          </w:p>
        </w:tc>
        <w:tc>
          <w:tcPr>
            <w:tcW w:w="1509"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8</w:t>
            </w:r>
            <w:r>
              <w:rPr>
                <w:rFonts w:ascii="Times New Roman" w:hAnsi="Times New Roman"/>
                <w:color w:val="000000"/>
                <w:sz w:val="18"/>
                <w:szCs w:val="18"/>
              </w:rPr>
              <w:t>周</w:t>
            </w:r>
          </w:p>
        </w:tc>
      </w:tr>
      <w:tr w:rsidR="003329D9" w:rsidTr="00BF3680">
        <w:trPr>
          <w:trHeight w:val="421"/>
          <w:jc w:val="center"/>
        </w:trPr>
        <w:tc>
          <w:tcPr>
            <w:tcW w:w="503"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113"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899"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662"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MI</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MI</w:t>
            </w: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MI</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ITA</w:t>
            </w:r>
            <w:r>
              <w:rPr>
                <w:rFonts w:ascii="Times New Roman" w:hAnsi="Times New Roman" w:hint="eastAsia"/>
                <w:color w:val="000000"/>
                <w:sz w:val="18"/>
                <w:szCs w:val="18"/>
              </w:rPr>
              <w:t>°</w:t>
            </w: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MI</w:t>
            </w:r>
          </w:p>
        </w:tc>
      </w:tr>
      <w:tr w:rsidR="003329D9" w:rsidTr="00BF3680">
        <w:trPr>
          <w:trHeight w:val="4240"/>
          <w:jc w:val="center"/>
        </w:trPr>
        <w:tc>
          <w:tcPr>
            <w:tcW w:w="50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试验产品</w:t>
            </w:r>
          </w:p>
        </w:tc>
        <w:tc>
          <w:tcPr>
            <w:tcW w:w="111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平均值</w:t>
            </w:r>
            <w:r>
              <w:rPr>
                <w:rFonts w:ascii="Times New Roman" w:hAnsi="Times New Roman" w:hint="eastAsia"/>
                <w:color w:val="000000"/>
                <w:position w:val="-4"/>
                <w:sz w:val="18"/>
                <w:szCs w:val="18"/>
              </w:rPr>
              <w:object w:dxaOrig="219" w:dyaOrig="279">
                <v:shape id="对象 84" o:spid="_x0000_i1030" type="#_x0000_t75" style="width:11pt;height:13.95pt;mso-position-horizontal-relative:page;mso-position-vertical-relative:page" o:ole="">
                  <v:imagedata r:id="rId11" o:title=""/>
                </v:shape>
                <o:OLEObject Type="Embed" ProgID="Equation.KSEE3" ShapeID="对象 84" DrawAspect="Content" ObjectID="_1676269494" r:id="rId17">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7" w:author=" " w:date="2021-02-26T02:11:00Z">
                      <w:rPr>
                        <w:rFonts w:ascii="Cambria Math" w:hAnsi="Cambria Math"/>
                        <w:i/>
                        <w:color w:val="000000"/>
                        <w:kern w:val="0"/>
                        <w:sz w:val="20"/>
                      </w:rPr>
                    </w:ins>
                  </m:ctrlPr>
                </m:accPr>
                <m:e>
                  <m:r>
                    <w:ins w:id="8"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标准差</w:t>
            </w:r>
            <w:r>
              <w:rPr>
                <w:rFonts w:ascii="Times New Roman" w:hAnsi="Times New Roman" w:hint="eastAsia"/>
                <w:color w:val="000000"/>
                <w:sz w:val="18"/>
                <w:szCs w:val="18"/>
              </w:rPr>
              <w:t>SD</w:t>
            </w:r>
          </w:p>
        </w:tc>
        <w:tc>
          <w:tcPr>
            <w:tcW w:w="89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r>
      <w:tr w:rsidR="003329D9" w:rsidTr="00BF3680">
        <w:trPr>
          <w:trHeight w:val="4103"/>
          <w:jc w:val="center"/>
        </w:trPr>
        <w:tc>
          <w:tcPr>
            <w:tcW w:w="503"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对照产品</w:t>
            </w:r>
          </w:p>
        </w:tc>
        <w:tc>
          <w:tcPr>
            <w:tcW w:w="1113"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平均值</w:t>
            </w:r>
            <w:r>
              <w:rPr>
                <w:rFonts w:ascii="Times New Roman" w:hAnsi="Times New Roman" w:hint="eastAsia"/>
                <w:color w:val="000000"/>
                <w:position w:val="-4"/>
                <w:sz w:val="18"/>
                <w:szCs w:val="18"/>
              </w:rPr>
              <w:object w:dxaOrig="219" w:dyaOrig="279">
                <v:shape id="对象 85" o:spid="_x0000_i1031" type="#_x0000_t75" style="width:11pt;height:13.95pt;mso-position-horizontal-relative:page;mso-position-vertical-relative:page" o:ole="">
                  <v:imagedata r:id="rId11" o:title=""/>
                </v:shape>
                <o:OLEObject Type="Embed" ProgID="Equation.KSEE3" ShapeID="对象 85" DrawAspect="Content" ObjectID="_1676269495" r:id="rId18">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9" w:author=" " w:date="2021-02-26T02:11:00Z">
                      <w:rPr>
                        <w:rFonts w:ascii="Cambria Math" w:hAnsi="Cambria Math"/>
                        <w:i/>
                        <w:color w:val="000000"/>
                        <w:kern w:val="0"/>
                        <w:sz w:val="20"/>
                      </w:rPr>
                    </w:ins>
                  </m:ctrlPr>
                </m:accPr>
                <m:e>
                  <m:r>
                    <w:ins w:id="10"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标准差</w:t>
            </w:r>
            <w:r>
              <w:rPr>
                <w:rFonts w:ascii="Times New Roman" w:hAnsi="Times New Roman" w:hint="eastAsia"/>
                <w:color w:val="000000"/>
                <w:sz w:val="18"/>
                <w:szCs w:val="18"/>
              </w:rPr>
              <w:t>SD</w:t>
            </w:r>
          </w:p>
        </w:tc>
        <w:tc>
          <w:tcPr>
            <w:tcW w:w="899"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r>
    </w:tbl>
    <w:p w:rsidR="003329D9" w:rsidRDefault="003329D9" w:rsidP="003329D9">
      <w:pPr>
        <w:autoSpaceDE w:val="0"/>
        <w:autoSpaceDN w:val="0"/>
        <w:adjustRightInd w:val="0"/>
        <w:snapToGrid w:val="0"/>
        <w:spacing w:line="360" w:lineRule="auto"/>
        <w:rPr>
          <w:rFonts w:ascii="Times New Roman" w:eastAsia="FangSong_GB2312" w:hAnsi="Times New Roman"/>
          <w:sz w:val="32"/>
          <w:szCs w:val="32"/>
        </w:rPr>
      </w:pPr>
      <w:r>
        <w:rPr>
          <w:rFonts w:ascii="SimSun" w:hAnsi="SimSun" w:hint="eastAsia"/>
          <w:sz w:val="18"/>
          <w:szCs w:val="18"/>
        </w:rPr>
        <w:t>注：</w:t>
      </w:r>
      <w:r>
        <w:rPr>
          <w:rFonts w:ascii="SimSun" w:hAnsi="SimSun" w:hint="eastAsia"/>
          <w:color w:val="000000"/>
          <w:kern w:val="0"/>
          <w:sz w:val="18"/>
          <w:szCs w:val="18"/>
        </w:rPr>
        <w:t>计量资料数据结果表</w:t>
      </w:r>
    </w:p>
    <w:p w:rsidR="003329D9" w:rsidRDefault="003329D9" w:rsidP="003329D9">
      <w:pPr>
        <w:autoSpaceDE w:val="0"/>
        <w:autoSpaceDN w:val="0"/>
        <w:adjustRightInd w:val="0"/>
        <w:snapToGrid w:val="0"/>
        <w:spacing w:line="360" w:lineRule="auto"/>
        <w:rPr>
          <w:rFonts w:ascii="Times New Roman" w:eastAsia="FangSong_GB2312" w:hAnsi="Times New Roman"/>
          <w:sz w:val="32"/>
          <w:szCs w:val="32"/>
        </w:rPr>
      </w:pP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sectPr w:rsidR="003329D9">
          <w:pgSz w:w="11906" w:h="16838"/>
          <w:pgMar w:top="1440" w:right="1800" w:bottom="1440" w:left="1800" w:header="851" w:footer="992" w:gutter="0"/>
          <w:cols w:space="720"/>
          <w:docGrid w:type="lines" w:linePitch="312"/>
        </w:sectPr>
      </w:pPr>
    </w:p>
    <w:p w:rsidR="003329D9" w:rsidRDefault="003329D9" w:rsidP="003329D9">
      <w:pPr>
        <w:spacing w:afterLines="50" w:after="156" w:line="400" w:lineRule="exact"/>
        <w:jc w:val="center"/>
        <w:rPr>
          <w:rFonts w:ascii="Times New Roman" w:eastAsia="SimHei" w:hAnsi="Times New Roman"/>
          <w:color w:val="000000"/>
          <w:kern w:val="0"/>
          <w:sz w:val="28"/>
          <w:szCs w:val="28"/>
        </w:rPr>
      </w:pPr>
      <w:r>
        <w:rPr>
          <w:rFonts w:ascii="Times New Roman" w:eastAsia="SimHei" w:hAnsi="Times New Roman" w:hint="eastAsia"/>
          <w:color w:val="000000"/>
          <w:kern w:val="0"/>
          <w:sz w:val="28"/>
          <w:szCs w:val="28"/>
        </w:rPr>
        <w:lastRenderedPageBreak/>
        <w:t>表</w:t>
      </w:r>
      <w:r>
        <w:rPr>
          <w:rFonts w:ascii="Times New Roman" w:eastAsia="SimHei" w:hAnsi="Times New Roman" w:hint="eastAsia"/>
          <w:color w:val="000000"/>
          <w:kern w:val="0"/>
          <w:sz w:val="28"/>
          <w:szCs w:val="28"/>
        </w:rPr>
        <w:t xml:space="preserve">2  </w:t>
      </w:r>
      <w:r>
        <w:rPr>
          <w:rFonts w:ascii="Times New Roman" w:eastAsia="SimHei" w:hAnsi="Times New Roman" w:hint="eastAsia"/>
          <w:color w:val="000000"/>
          <w:kern w:val="0"/>
          <w:sz w:val="28"/>
          <w:szCs w:val="28"/>
        </w:rPr>
        <w:t>试验产品及对照检测结果</w:t>
      </w:r>
    </w:p>
    <w:tbl>
      <w:tblPr>
        <w:tblW w:w="0" w:type="auto"/>
        <w:jc w:val="center"/>
        <w:tblLayout w:type="fixed"/>
        <w:tblLook w:val="0000" w:firstRow="0" w:lastRow="0" w:firstColumn="0" w:lastColumn="0" w:noHBand="0" w:noVBand="0"/>
      </w:tblPr>
      <w:tblGrid>
        <w:gridCol w:w="528"/>
        <w:gridCol w:w="1113"/>
        <w:gridCol w:w="899"/>
        <w:gridCol w:w="481"/>
        <w:gridCol w:w="481"/>
        <w:gridCol w:w="755"/>
        <w:gridCol w:w="662"/>
        <w:gridCol w:w="754"/>
        <w:gridCol w:w="754"/>
        <w:gridCol w:w="755"/>
        <w:gridCol w:w="754"/>
        <w:gridCol w:w="754"/>
        <w:gridCol w:w="755"/>
      </w:tblGrid>
      <w:tr w:rsidR="003329D9" w:rsidTr="00BF3680">
        <w:trPr>
          <w:trHeight w:val="404"/>
          <w:jc w:val="center"/>
        </w:trPr>
        <w:tc>
          <w:tcPr>
            <w:tcW w:w="528"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受试物</w:t>
            </w:r>
          </w:p>
        </w:tc>
        <w:tc>
          <w:tcPr>
            <w:tcW w:w="1113"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受试者</w:t>
            </w:r>
          </w:p>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编号</w:t>
            </w:r>
          </w:p>
        </w:tc>
        <w:tc>
          <w:tcPr>
            <w:tcW w:w="899" w:type="dxa"/>
            <w:vMerge w:val="restart"/>
            <w:tcBorders>
              <w:top w:val="single" w:sz="12" w:space="0" w:color="auto"/>
            </w:tcBorders>
            <w:vAlign w:val="center"/>
          </w:tcPr>
          <w:p w:rsidR="003329D9" w:rsidRDefault="003329D9" w:rsidP="003329D9">
            <w:pPr>
              <w:tabs>
                <w:tab w:val="left" w:pos="851"/>
              </w:tabs>
              <w:adjustRightInd w:val="0"/>
              <w:snapToGrid w:val="0"/>
              <w:ind w:leftChars="-87" w:left="-183" w:rightChars="-49" w:right="-103" w:firstLine="1"/>
              <w:jc w:val="center"/>
              <w:rPr>
                <w:rFonts w:ascii="Times New Roman" w:hAnsi="Times New Roman"/>
                <w:color w:val="000000"/>
                <w:sz w:val="18"/>
                <w:szCs w:val="18"/>
              </w:rPr>
            </w:pPr>
            <w:r>
              <w:rPr>
                <w:rFonts w:ascii="Times New Roman" w:hAnsi="Times New Roman" w:hint="eastAsia"/>
                <w:color w:val="000000"/>
                <w:sz w:val="18"/>
                <w:szCs w:val="18"/>
              </w:rPr>
              <w:t>姓名</w:t>
            </w:r>
          </w:p>
          <w:p w:rsidR="003329D9" w:rsidRDefault="003329D9" w:rsidP="003329D9">
            <w:pPr>
              <w:tabs>
                <w:tab w:val="left" w:pos="851"/>
              </w:tabs>
              <w:adjustRightInd w:val="0"/>
              <w:snapToGrid w:val="0"/>
              <w:ind w:leftChars="-87" w:left="-183" w:rightChars="-49" w:right="-103" w:firstLine="2"/>
              <w:jc w:val="center"/>
              <w:rPr>
                <w:rFonts w:ascii="Times New Roman" w:hAnsi="Times New Roman"/>
                <w:color w:val="000000"/>
                <w:sz w:val="18"/>
                <w:szCs w:val="18"/>
              </w:rPr>
            </w:pPr>
            <w:r>
              <w:rPr>
                <w:rFonts w:ascii="Times New Roman" w:hAnsi="Times New Roman" w:hint="eastAsia"/>
                <w:color w:val="000000"/>
                <w:sz w:val="18"/>
                <w:szCs w:val="18"/>
              </w:rPr>
              <w:t>（首字母）</w:t>
            </w:r>
          </w:p>
        </w:tc>
        <w:tc>
          <w:tcPr>
            <w:tcW w:w="481"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性别</w:t>
            </w:r>
          </w:p>
        </w:tc>
        <w:tc>
          <w:tcPr>
            <w:tcW w:w="481"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年龄</w:t>
            </w:r>
          </w:p>
        </w:tc>
        <w:tc>
          <w:tcPr>
            <w:tcW w:w="1417" w:type="dxa"/>
            <w:gridSpan w:val="2"/>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使用前</w:t>
            </w:r>
          </w:p>
        </w:tc>
        <w:tc>
          <w:tcPr>
            <w:tcW w:w="4526" w:type="dxa"/>
            <w:gridSpan w:val="6"/>
            <w:tcBorders>
              <w:top w:val="single" w:sz="12"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使用后</w:t>
            </w:r>
          </w:p>
        </w:tc>
      </w:tr>
      <w:tr w:rsidR="003329D9" w:rsidTr="00BF3680">
        <w:trPr>
          <w:trHeight w:val="416"/>
          <w:jc w:val="center"/>
        </w:trPr>
        <w:tc>
          <w:tcPr>
            <w:tcW w:w="528"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113"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899"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417" w:type="dxa"/>
            <w:gridSpan w:val="2"/>
            <w:vMerge/>
            <w:tcBorders>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508"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2</w:t>
            </w:r>
            <w:r>
              <w:rPr>
                <w:rFonts w:ascii="Times New Roman" w:hAnsi="Times New Roman" w:hint="eastAsia"/>
                <w:color w:val="000000"/>
                <w:sz w:val="18"/>
                <w:szCs w:val="18"/>
              </w:rPr>
              <w:t>周</w:t>
            </w:r>
          </w:p>
        </w:tc>
        <w:tc>
          <w:tcPr>
            <w:tcW w:w="1509"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4</w:t>
            </w:r>
            <w:r>
              <w:rPr>
                <w:rFonts w:ascii="Times New Roman" w:hAnsi="Times New Roman"/>
                <w:color w:val="000000"/>
                <w:sz w:val="18"/>
                <w:szCs w:val="18"/>
              </w:rPr>
              <w:t>周</w:t>
            </w:r>
          </w:p>
        </w:tc>
        <w:tc>
          <w:tcPr>
            <w:tcW w:w="1509" w:type="dxa"/>
            <w:gridSpan w:val="2"/>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8</w:t>
            </w:r>
            <w:r>
              <w:rPr>
                <w:rFonts w:ascii="Times New Roman" w:hAnsi="Times New Roman"/>
                <w:color w:val="000000"/>
                <w:sz w:val="18"/>
                <w:szCs w:val="18"/>
              </w:rPr>
              <w:t>周</w:t>
            </w:r>
          </w:p>
        </w:tc>
      </w:tr>
      <w:tr w:rsidR="003329D9" w:rsidTr="00BF3680">
        <w:trPr>
          <w:trHeight w:val="1127"/>
          <w:jc w:val="center"/>
        </w:trPr>
        <w:tc>
          <w:tcPr>
            <w:tcW w:w="528"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113"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899"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1"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色斑光密度均值</w:t>
            </w:r>
          </w:p>
        </w:tc>
        <w:tc>
          <w:tcPr>
            <w:tcW w:w="662"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色斑面积占比</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色斑光密度均值</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色斑面积占比</w:t>
            </w: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色斑光密度均值</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色斑面积占比</w:t>
            </w: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色斑光密度均值</w:t>
            </w: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色斑面积占比</w:t>
            </w:r>
          </w:p>
        </w:tc>
      </w:tr>
      <w:tr w:rsidR="003329D9" w:rsidTr="00BF3680">
        <w:trPr>
          <w:trHeight w:val="4451"/>
          <w:jc w:val="center"/>
        </w:trPr>
        <w:tc>
          <w:tcPr>
            <w:tcW w:w="52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试验产品</w:t>
            </w:r>
          </w:p>
        </w:tc>
        <w:tc>
          <w:tcPr>
            <w:tcW w:w="111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平均值</w:t>
            </w:r>
            <w:r>
              <w:rPr>
                <w:rFonts w:ascii="Times New Roman" w:hAnsi="Times New Roman" w:hint="eastAsia"/>
                <w:color w:val="000000"/>
                <w:position w:val="-4"/>
                <w:sz w:val="18"/>
                <w:szCs w:val="18"/>
              </w:rPr>
              <w:object w:dxaOrig="219" w:dyaOrig="279">
                <v:shape id="对象 86" o:spid="_x0000_i1032" type="#_x0000_t75" style="width:11pt;height:13.95pt;mso-position-horizontal-relative:page;mso-position-vertical-relative:page" o:ole="">
                  <v:imagedata r:id="rId11" o:title=""/>
                </v:shape>
                <o:OLEObject Type="Embed" ProgID="Equation.KSEE3" ShapeID="对象 86" DrawAspect="Content" ObjectID="_1676269496" r:id="rId19">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11" w:author=" " w:date="2021-02-26T02:11:00Z">
                      <w:rPr>
                        <w:rFonts w:ascii="Cambria Math" w:hAnsi="Cambria Math"/>
                        <w:i/>
                        <w:color w:val="000000"/>
                        <w:kern w:val="0"/>
                        <w:sz w:val="20"/>
                      </w:rPr>
                    </w:ins>
                  </m:ctrlPr>
                </m:accPr>
                <m:e>
                  <m:r>
                    <w:ins w:id="12"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标准差</w:t>
            </w:r>
            <w:r>
              <w:rPr>
                <w:rFonts w:ascii="Times New Roman" w:hAnsi="Times New Roman" w:hint="eastAsia"/>
                <w:color w:val="000000"/>
                <w:sz w:val="18"/>
                <w:szCs w:val="18"/>
              </w:rPr>
              <w:t>SD</w:t>
            </w:r>
          </w:p>
        </w:tc>
        <w:tc>
          <w:tcPr>
            <w:tcW w:w="89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r>
      <w:tr w:rsidR="003329D9" w:rsidTr="00BF3680">
        <w:trPr>
          <w:trHeight w:val="4451"/>
          <w:jc w:val="center"/>
        </w:trPr>
        <w:tc>
          <w:tcPr>
            <w:tcW w:w="528"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对照产品</w:t>
            </w:r>
          </w:p>
        </w:tc>
        <w:tc>
          <w:tcPr>
            <w:tcW w:w="1113"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平均值</w:t>
            </w:r>
            <w:r>
              <w:rPr>
                <w:rFonts w:ascii="Times New Roman" w:hAnsi="Times New Roman" w:hint="eastAsia"/>
                <w:color w:val="000000"/>
                <w:position w:val="-4"/>
                <w:sz w:val="18"/>
                <w:szCs w:val="18"/>
              </w:rPr>
              <w:object w:dxaOrig="219" w:dyaOrig="279">
                <v:shape id="对象 87" o:spid="_x0000_i1033" type="#_x0000_t75" style="width:11pt;height:13.95pt;mso-position-horizontal-relative:page;mso-position-vertical-relative:page" o:ole="">
                  <v:imagedata r:id="rId11" o:title=""/>
                </v:shape>
                <o:OLEObject Type="Embed" ProgID="Equation.KSEE3" ShapeID="对象 87" DrawAspect="Content" ObjectID="_1676269497" r:id="rId20">
                  <o:FieldCodes>\* MERGEFORMAT</o:FieldCodes>
                </o:OLEObject>
              </w:object>
            </w:r>
            <w:r>
              <w:rPr>
                <w:rFonts w:ascii="Times New Roman" w:hAnsi="Times New Roman"/>
                <w:color w:val="000000"/>
                <w:sz w:val="18"/>
                <w:szCs w:val="18"/>
              </w:rPr>
              <w:fldChar w:fldCharType="begin"/>
            </w:r>
            <w:r>
              <w:rPr>
                <w:rFonts w:ascii="Times New Roman" w:hAnsi="Times New Roman"/>
                <w:color w:val="000000"/>
                <w:sz w:val="18"/>
                <w:szCs w:val="18"/>
              </w:rPr>
              <w:instrText xml:space="preserve"> QUOTE </w:instrText>
            </w:r>
            <m:oMath>
              <m:acc>
                <m:accPr>
                  <m:chr m:val="̅"/>
                  <m:ctrlPr>
                    <w:ins w:id="13" w:author=" " w:date="2021-02-26T02:11:00Z">
                      <w:rPr>
                        <w:rFonts w:ascii="Cambria Math" w:hAnsi="Cambria Math"/>
                        <w:i/>
                        <w:color w:val="000000"/>
                        <w:kern w:val="0"/>
                        <w:sz w:val="20"/>
                      </w:rPr>
                    </w:ins>
                  </m:ctrlPr>
                </m:accPr>
                <m:e>
                  <m:r>
                    <w:ins w:id="14" w:author=" " w:date="2021-02-26T02:11:00Z">
                      <w:rPr>
                        <w:rFonts w:ascii="Cambria Math" w:hAnsi="Cambria Math"/>
                        <w:color w:val="000000"/>
                      </w:rPr>
                      <m:t>X</m:t>
                    </w:ins>
                  </m:r>
                </m:e>
              </m:acc>
            </m:oMath>
            <w:r>
              <w:rPr>
                <w:rFonts w:ascii="Times New Roman" w:hAnsi="Times New Roman"/>
                <w:color w:val="000000"/>
                <w:sz w:val="18"/>
                <w:szCs w:val="18"/>
              </w:rPr>
              <w:instrText xml:space="preserve"> </w:instrText>
            </w:r>
            <w:r>
              <w:rPr>
                <w:rFonts w:ascii="Times New Roman" w:hAnsi="Times New Roman"/>
                <w:color w:val="000000"/>
                <w:sz w:val="18"/>
                <w:szCs w:val="18"/>
              </w:rPr>
              <w:fldChar w:fldCharType="separate"/>
            </w:r>
            <w:r>
              <w:rPr>
                <w:rFonts w:ascii="Times New Roman" w:hAnsi="Times New Roman"/>
                <w:color w:val="000000"/>
                <w:sz w:val="18"/>
                <w:szCs w:val="18"/>
              </w:rPr>
              <w:fldChar w:fldCharType="end"/>
            </w:r>
          </w:p>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标准差</w:t>
            </w:r>
            <w:r>
              <w:rPr>
                <w:rFonts w:ascii="Times New Roman" w:hAnsi="Times New Roman" w:hint="eastAsia"/>
                <w:color w:val="000000"/>
                <w:sz w:val="18"/>
                <w:szCs w:val="18"/>
              </w:rPr>
              <w:t>SD</w:t>
            </w:r>
          </w:p>
        </w:tc>
        <w:tc>
          <w:tcPr>
            <w:tcW w:w="899"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1"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662"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4"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755" w:type="dxa"/>
            <w:tcBorders>
              <w:top w:val="single" w:sz="4" w:space="0" w:color="auto"/>
              <w:bottom w:val="single" w:sz="12"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r>
    </w:tbl>
    <w:p w:rsidR="003329D9" w:rsidRDefault="003329D9" w:rsidP="003329D9">
      <w:pPr>
        <w:autoSpaceDE w:val="0"/>
        <w:autoSpaceDN w:val="0"/>
        <w:adjustRightInd w:val="0"/>
        <w:snapToGrid w:val="0"/>
        <w:spacing w:line="360" w:lineRule="auto"/>
        <w:rPr>
          <w:rFonts w:ascii="Times New Roman" w:eastAsia="FangSong_GB2312" w:hAnsi="Times New Roman" w:hint="eastAsia"/>
          <w:sz w:val="32"/>
          <w:szCs w:val="32"/>
        </w:rPr>
      </w:pPr>
      <w:r>
        <w:rPr>
          <w:rFonts w:ascii="SimSun" w:hAnsi="SimSun" w:hint="eastAsia"/>
          <w:sz w:val="18"/>
          <w:szCs w:val="18"/>
        </w:rPr>
        <w:t>注：</w:t>
      </w:r>
      <w:r>
        <w:rPr>
          <w:rFonts w:ascii="SimSun" w:hAnsi="SimSun" w:hint="eastAsia"/>
          <w:color w:val="000000"/>
          <w:kern w:val="0"/>
          <w:sz w:val="18"/>
          <w:szCs w:val="18"/>
        </w:rPr>
        <w:t>计量资料数据结果表</w:t>
      </w:r>
    </w:p>
    <w:p w:rsidR="003329D9" w:rsidRDefault="003329D9" w:rsidP="003329D9">
      <w:pPr>
        <w:spacing w:afterLines="50" w:after="156" w:line="400" w:lineRule="exact"/>
        <w:jc w:val="center"/>
        <w:rPr>
          <w:rFonts w:ascii="Times New Roman" w:eastAsia="SimHei" w:hAnsi="Times New Roman"/>
          <w:color w:val="000000"/>
          <w:kern w:val="0"/>
          <w:sz w:val="28"/>
          <w:szCs w:val="28"/>
        </w:rPr>
      </w:pP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pP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pP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sectPr w:rsidR="003329D9">
          <w:pgSz w:w="11906" w:h="16838"/>
          <w:pgMar w:top="1440" w:right="1800" w:bottom="1440" w:left="1800" w:header="851" w:footer="992" w:gutter="0"/>
          <w:cols w:space="720"/>
          <w:docGrid w:type="lines" w:linePitch="312"/>
        </w:sectPr>
      </w:pPr>
    </w:p>
    <w:p w:rsidR="003329D9" w:rsidRDefault="003329D9" w:rsidP="003329D9">
      <w:pPr>
        <w:spacing w:afterLines="50" w:after="156" w:line="400" w:lineRule="exact"/>
        <w:jc w:val="center"/>
        <w:rPr>
          <w:rFonts w:ascii="Times New Roman" w:eastAsia="SimHei" w:hAnsi="Times New Roman" w:hint="eastAsia"/>
          <w:color w:val="000000"/>
          <w:kern w:val="0"/>
          <w:sz w:val="28"/>
          <w:szCs w:val="28"/>
        </w:rPr>
      </w:pPr>
      <w:r>
        <w:rPr>
          <w:rFonts w:ascii="Times New Roman" w:eastAsia="SimHei" w:hAnsi="Times New Roman" w:hint="eastAsia"/>
          <w:color w:val="000000"/>
          <w:kern w:val="0"/>
          <w:sz w:val="28"/>
          <w:szCs w:val="28"/>
        </w:rPr>
        <w:lastRenderedPageBreak/>
        <w:t>表</w:t>
      </w:r>
      <w:r>
        <w:rPr>
          <w:rFonts w:ascii="Times New Roman" w:eastAsia="SimHei" w:hAnsi="Times New Roman" w:hint="eastAsia"/>
          <w:color w:val="000000"/>
          <w:kern w:val="0"/>
          <w:sz w:val="28"/>
          <w:szCs w:val="28"/>
        </w:rPr>
        <w:t xml:space="preserve">3  </w:t>
      </w:r>
      <w:r>
        <w:rPr>
          <w:rFonts w:ascii="Times New Roman" w:eastAsia="SimHei" w:hAnsi="Times New Roman" w:hint="eastAsia"/>
          <w:color w:val="000000"/>
          <w:kern w:val="0"/>
          <w:sz w:val="28"/>
          <w:szCs w:val="28"/>
        </w:rPr>
        <w:t>试验产品及对照检测结果</w:t>
      </w:r>
    </w:p>
    <w:tbl>
      <w:tblPr>
        <w:tblW w:w="0" w:type="auto"/>
        <w:jc w:val="center"/>
        <w:tblBorders>
          <w:top w:val="single" w:sz="12" w:space="0" w:color="auto"/>
          <w:bottom w:val="single" w:sz="12" w:space="0" w:color="auto"/>
        </w:tblBorders>
        <w:tblLayout w:type="fixed"/>
        <w:tblLook w:val="0000" w:firstRow="0" w:lastRow="0" w:firstColumn="0" w:lastColumn="0" w:noHBand="0" w:noVBand="0"/>
      </w:tblPr>
      <w:tblGrid>
        <w:gridCol w:w="542"/>
        <w:gridCol w:w="1373"/>
        <w:gridCol w:w="955"/>
        <w:gridCol w:w="488"/>
        <w:gridCol w:w="488"/>
        <w:gridCol w:w="1303"/>
        <w:gridCol w:w="1319"/>
        <w:gridCol w:w="1319"/>
        <w:gridCol w:w="1319"/>
      </w:tblGrid>
      <w:tr w:rsidR="003329D9" w:rsidTr="00BF3680">
        <w:trPr>
          <w:trHeight w:val="404"/>
          <w:jc w:val="center"/>
        </w:trPr>
        <w:tc>
          <w:tcPr>
            <w:tcW w:w="542"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受试物</w:t>
            </w:r>
          </w:p>
        </w:tc>
        <w:tc>
          <w:tcPr>
            <w:tcW w:w="1373"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受试者编号</w:t>
            </w:r>
          </w:p>
        </w:tc>
        <w:tc>
          <w:tcPr>
            <w:tcW w:w="955" w:type="dxa"/>
            <w:vMerge w:val="restart"/>
            <w:tcBorders>
              <w:top w:val="single" w:sz="12" w:space="0" w:color="auto"/>
            </w:tcBorders>
            <w:vAlign w:val="center"/>
          </w:tcPr>
          <w:p w:rsidR="003329D9" w:rsidRDefault="003329D9" w:rsidP="003329D9">
            <w:pPr>
              <w:tabs>
                <w:tab w:val="left" w:pos="851"/>
              </w:tabs>
              <w:adjustRightInd w:val="0"/>
              <w:snapToGrid w:val="0"/>
              <w:ind w:leftChars="-87" w:left="-183" w:rightChars="-49" w:right="-103" w:firstLine="1"/>
              <w:jc w:val="center"/>
              <w:rPr>
                <w:rFonts w:ascii="Times New Roman" w:hAnsi="Times New Roman"/>
                <w:color w:val="000000"/>
                <w:sz w:val="18"/>
                <w:szCs w:val="18"/>
              </w:rPr>
            </w:pPr>
            <w:r>
              <w:rPr>
                <w:rFonts w:ascii="Times New Roman" w:hAnsi="Times New Roman" w:hint="eastAsia"/>
                <w:color w:val="000000"/>
                <w:sz w:val="18"/>
                <w:szCs w:val="18"/>
              </w:rPr>
              <w:t>姓名</w:t>
            </w:r>
          </w:p>
          <w:p w:rsidR="003329D9" w:rsidRDefault="003329D9" w:rsidP="003329D9">
            <w:pPr>
              <w:tabs>
                <w:tab w:val="left" w:pos="851"/>
              </w:tabs>
              <w:adjustRightInd w:val="0"/>
              <w:snapToGrid w:val="0"/>
              <w:ind w:leftChars="-87" w:left="-183" w:rightChars="-49" w:right="-103" w:firstLine="2"/>
              <w:jc w:val="center"/>
              <w:rPr>
                <w:rFonts w:ascii="Times New Roman" w:hAnsi="Times New Roman"/>
                <w:color w:val="000000"/>
                <w:sz w:val="18"/>
                <w:szCs w:val="18"/>
              </w:rPr>
            </w:pPr>
            <w:r>
              <w:rPr>
                <w:rFonts w:ascii="Times New Roman" w:hAnsi="Times New Roman" w:hint="eastAsia"/>
                <w:color w:val="000000"/>
                <w:sz w:val="18"/>
                <w:szCs w:val="18"/>
              </w:rPr>
              <w:t>（首字母）</w:t>
            </w:r>
          </w:p>
        </w:tc>
        <w:tc>
          <w:tcPr>
            <w:tcW w:w="488"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性别</w:t>
            </w:r>
          </w:p>
        </w:tc>
        <w:tc>
          <w:tcPr>
            <w:tcW w:w="488"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年龄</w:t>
            </w:r>
          </w:p>
        </w:tc>
        <w:tc>
          <w:tcPr>
            <w:tcW w:w="1303" w:type="dxa"/>
            <w:vMerge w:val="restart"/>
            <w:tcBorders>
              <w:top w:val="single" w:sz="12"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使用前</w:t>
            </w:r>
          </w:p>
        </w:tc>
        <w:tc>
          <w:tcPr>
            <w:tcW w:w="3957" w:type="dxa"/>
            <w:gridSpan w:val="3"/>
            <w:tcBorders>
              <w:top w:val="single" w:sz="12"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hint="eastAsia"/>
                <w:color w:val="000000"/>
                <w:sz w:val="18"/>
                <w:szCs w:val="18"/>
              </w:rPr>
              <w:t>使用后</w:t>
            </w:r>
          </w:p>
        </w:tc>
      </w:tr>
      <w:tr w:rsidR="003329D9" w:rsidTr="00BF3680">
        <w:trPr>
          <w:trHeight w:val="416"/>
          <w:jc w:val="center"/>
        </w:trPr>
        <w:tc>
          <w:tcPr>
            <w:tcW w:w="542"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73"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955"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03" w:type="dxa"/>
            <w:vMerge/>
            <w:tcBorders>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color w:val="000000"/>
                <w:sz w:val="18"/>
                <w:szCs w:val="18"/>
              </w:rPr>
            </w:pPr>
            <w:r>
              <w:rPr>
                <w:rFonts w:ascii="Times New Roman" w:hAnsi="Times New Roman"/>
                <w:color w:val="000000"/>
                <w:sz w:val="18"/>
                <w:szCs w:val="18"/>
              </w:rPr>
              <w:t>2</w:t>
            </w:r>
            <w:r>
              <w:rPr>
                <w:rFonts w:ascii="Times New Roman" w:hAnsi="Times New Roman" w:hint="eastAsia"/>
                <w:color w:val="000000"/>
                <w:sz w:val="18"/>
                <w:szCs w:val="18"/>
              </w:rPr>
              <w:t>周</w:t>
            </w: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4</w:t>
            </w:r>
            <w:r>
              <w:rPr>
                <w:rFonts w:ascii="Times New Roman" w:hAnsi="Times New Roman"/>
                <w:color w:val="000000"/>
                <w:sz w:val="18"/>
                <w:szCs w:val="18"/>
              </w:rPr>
              <w:t>周</w:t>
            </w: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color w:val="000000"/>
                <w:sz w:val="18"/>
                <w:szCs w:val="18"/>
              </w:rPr>
              <w:t>8</w:t>
            </w:r>
            <w:r>
              <w:rPr>
                <w:rFonts w:ascii="Times New Roman" w:hAnsi="Times New Roman"/>
                <w:color w:val="000000"/>
                <w:sz w:val="18"/>
                <w:szCs w:val="18"/>
              </w:rPr>
              <w:t>周</w:t>
            </w:r>
          </w:p>
        </w:tc>
      </w:tr>
      <w:tr w:rsidR="003329D9" w:rsidTr="00BF3680">
        <w:trPr>
          <w:trHeight w:val="421"/>
          <w:jc w:val="center"/>
        </w:trPr>
        <w:tc>
          <w:tcPr>
            <w:tcW w:w="542"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73"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955"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488" w:type="dxa"/>
            <w:vMerge/>
            <w:tcBorders>
              <w:bottom w:val="single" w:sz="4" w:space="0" w:color="auto"/>
            </w:tcBorders>
          </w:tcPr>
          <w:p w:rsidR="003329D9" w:rsidRDefault="003329D9" w:rsidP="00BF3680">
            <w:pPr>
              <w:tabs>
                <w:tab w:val="left" w:pos="851"/>
              </w:tabs>
              <w:adjustRightInd w:val="0"/>
              <w:snapToGrid w:val="0"/>
              <w:jc w:val="center"/>
              <w:rPr>
                <w:rFonts w:ascii="Times New Roman" w:hAnsi="Times New Roman"/>
                <w:color w:val="000000"/>
                <w:sz w:val="18"/>
                <w:szCs w:val="18"/>
              </w:rPr>
            </w:pPr>
          </w:p>
        </w:tc>
        <w:tc>
          <w:tcPr>
            <w:tcW w:w="1303"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jc w:val="center"/>
              <w:rPr>
                <w:rFonts w:ascii="Times New Roman" w:hAnsi="Times New Roman" w:hint="eastAsia"/>
                <w:color w:val="000000"/>
                <w:sz w:val="18"/>
                <w:szCs w:val="18"/>
              </w:rPr>
            </w:pPr>
            <w:r>
              <w:rPr>
                <w:rFonts w:ascii="Times New Roman" w:hAnsi="Times New Roman" w:hint="eastAsia"/>
                <w:color w:val="000000"/>
                <w:sz w:val="18"/>
                <w:szCs w:val="18"/>
              </w:rPr>
              <w:t>视觉肤色等级</w:t>
            </w:r>
          </w:p>
        </w:tc>
      </w:tr>
      <w:tr w:rsidR="003329D9" w:rsidTr="00BF3680">
        <w:trPr>
          <w:trHeight w:val="4665"/>
          <w:jc w:val="center"/>
        </w:trPr>
        <w:tc>
          <w:tcPr>
            <w:tcW w:w="542"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试验产品</w:t>
            </w:r>
          </w:p>
        </w:tc>
        <w:tc>
          <w:tcPr>
            <w:tcW w:w="137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最小值</w:t>
            </w:r>
            <w:r>
              <w:rPr>
                <w:rFonts w:ascii="Times New Roman" w:hAnsi="Times New Roman" w:hint="eastAsia"/>
                <w:color w:val="000000"/>
                <w:sz w:val="18"/>
                <w:szCs w:val="18"/>
              </w:rPr>
              <w:t>M</w:t>
            </w:r>
            <w:r>
              <w:rPr>
                <w:rFonts w:ascii="Times New Roman" w:hAnsi="Times New Roman"/>
                <w:color w:val="000000"/>
                <w:sz w:val="18"/>
                <w:szCs w:val="18"/>
              </w:rPr>
              <w:t>in</w:t>
            </w:r>
          </w:p>
          <w:p w:rsidR="003329D9" w:rsidRDefault="003329D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中位数</w:t>
            </w:r>
            <w:r>
              <w:rPr>
                <w:rFonts w:ascii="Times New Roman" w:hAnsi="Times New Roman"/>
                <w:color w:val="000000"/>
                <w:sz w:val="18"/>
                <w:szCs w:val="18"/>
              </w:rPr>
              <w:t>Median</w:t>
            </w:r>
          </w:p>
          <w:p w:rsidR="003329D9" w:rsidRDefault="003329D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最大值</w:t>
            </w:r>
            <w:r>
              <w:rPr>
                <w:rFonts w:ascii="Times New Roman" w:hAnsi="Times New Roman" w:hint="eastAsia"/>
                <w:color w:val="000000"/>
                <w:sz w:val="18"/>
                <w:szCs w:val="18"/>
              </w:rPr>
              <w:t>M</w:t>
            </w:r>
            <w:r>
              <w:rPr>
                <w:rFonts w:ascii="Times New Roman" w:hAnsi="Times New Roman"/>
                <w:color w:val="000000"/>
                <w:sz w:val="18"/>
                <w:szCs w:val="18"/>
              </w:rPr>
              <w:t>ax</w:t>
            </w:r>
          </w:p>
        </w:tc>
        <w:tc>
          <w:tcPr>
            <w:tcW w:w="955"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8"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03"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19" w:type="dxa"/>
            <w:tcBorders>
              <w:top w:val="single" w:sz="4" w:space="0" w:color="auto"/>
              <w:bottom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bookmarkStart w:id="15" w:name="_GoBack"/>
        <w:bookmarkEnd w:id="15"/>
      </w:tr>
      <w:tr w:rsidR="003329D9" w:rsidTr="00BF3680">
        <w:trPr>
          <w:trHeight w:val="4683"/>
          <w:jc w:val="center"/>
        </w:trPr>
        <w:tc>
          <w:tcPr>
            <w:tcW w:w="542"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hint="eastAsia"/>
                <w:color w:val="000000"/>
                <w:sz w:val="18"/>
                <w:szCs w:val="18"/>
              </w:rPr>
            </w:pPr>
            <w:r>
              <w:rPr>
                <w:rFonts w:ascii="Times New Roman" w:hAnsi="Times New Roman" w:hint="eastAsia"/>
                <w:color w:val="000000"/>
                <w:sz w:val="18"/>
                <w:szCs w:val="18"/>
              </w:rPr>
              <w:t>对照产品</w:t>
            </w:r>
          </w:p>
        </w:tc>
        <w:tc>
          <w:tcPr>
            <w:tcW w:w="1373"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01</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02</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03</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04</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05</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06</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07</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08</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09</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hint="eastAsia"/>
                <w:color w:val="000000"/>
                <w:sz w:val="18"/>
                <w:szCs w:val="18"/>
              </w:rPr>
              <w:t>10</w:t>
            </w:r>
          </w:p>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w:t>
            </w:r>
          </w:p>
          <w:p w:rsidR="003329D9" w:rsidRDefault="003329D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最小值</w:t>
            </w:r>
            <w:r>
              <w:rPr>
                <w:rFonts w:ascii="Times New Roman" w:hAnsi="Times New Roman" w:hint="eastAsia"/>
                <w:color w:val="000000"/>
                <w:sz w:val="18"/>
                <w:szCs w:val="18"/>
              </w:rPr>
              <w:t>M</w:t>
            </w:r>
            <w:r>
              <w:rPr>
                <w:rFonts w:ascii="Times New Roman" w:hAnsi="Times New Roman"/>
                <w:color w:val="000000"/>
                <w:sz w:val="18"/>
                <w:szCs w:val="18"/>
              </w:rPr>
              <w:t>in</w:t>
            </w:r>
          </w:p>
          <w:p w:rsidR="003329D9" w:rsidRDefault="003329D9" w:rsidP="00BF3680">
            <w:pPr>
              <w:tabs>
                <w:tab w:val="left" w:pos="851"/>
              </w:tabs>
              <w:adjustRightInd w:val="0"/>
              <w:snapToGrid w:val="0"/>
              <w:spacing w:line="360" w:lineRule="auto"/>
              <w:jc w:val="left"/>
              <w:rPr>
                <w:rFonts w:ascii="Times New Roman" w:hAnsi="Times New Roman"/>
                <w:color w:val="000000"/>
                <w:sz w:val="18"/>
                <w:szCs w:val="18"/>
              </w:rPr>
            </w:pPr>
            <w:r>
              <w:rPr>
                <w:rFonts w:ascii="Times New Roman" w:hAnsi="Times New Roman" w:hint="eastAsia"/>
                <w:color w:val="000000"/>
                <w:sz w:val="18"/>
                <w:szCs w:val="18"/>
              </w:rPr>
              <w:t>中位数</w:t>
            </w:r>
            <w:r>
              <w:rPr>
                <w:rFonts w:ascii="Times New Roman" w:hAnsi="Times New Roman"/>
                <w:color w:val="000000"/>
                <w:sz w:val="18"/>
                <w:szCs w:val="18"/>
              </w:rPr>
              <w:t>Median</w:t>
            </w:r>
          </w:p>
          <w:p w:rsidR="003329D9" w:rsidRDefault="003329D9" w:rsidP="00BF3680">
            <w:pPr>
              <w:tabs>
                <w:tab w:val="left" w:pos="851"/>
              </w:tabs>
              <w:adjustRightInd w:val="0"/>
              <w:snapToGrid w:val="0"/>
              <w:spacing w:line="360" w:lineRule="auto"/>
              <w:jc w:val="left"/>
              <w:rPr>
                <w:rFonts w:ascii="Times New Roman" w:hAnsi="Times New Roman" w:hint="eastAsia"/>
                <w:color w:val="000000"/>
                <w:sz w:val="18"/>
                <w:szCs w:val="18"/>
              </w:rPr>
            </w:pPr>
            <w:r>
              <w:rPr>
                <w:rFonts w:ascii="Times New Roman" w:hAnsi="Times New Roman" w:hint="eastAsia"/>
                <w:color w:val="000000"/>
                <w:sz w:val="18"/>
                <w:szCs w:val="18"/>
              </w:rPr>
              <w:t>最大值</w:t>
            </w:r>
            <w:r>
              <w:rPr>
                <w:rFonts w:ascii="Times New Roman" w:hAnsi="Times New Roman" w:hint="eastAsia"/>
                <w:color w:val="000000"/>
                <w:sz w:val="18"/>
                <w:szCs w:val="18"/>
              </w:rPr>
              <w:t>M</w:t>
            </w:r>
            <w:r>
              <w:rPr>
                <w:rFonts w:ascii="Times New Roman" w:hAnsi="Times New Roman"/>
                <w:color w:val="000000"/>
                <w:sz w:val="18"/>
                <w:szCs w:val="18"/>
              </w:rPr>
              <w:t>ax</w:t>
            </w:r>
          </w:p>
        </w:tc>
        <w:tc>
          <w:tcPr>
            <w:tcW w:w="955"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8"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488"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03"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19"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19"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c>
          <w:tcPr>
            <w:tcW w:w="1319" w:type="dxa"/>
            <w:tcBorders>
              <w:top w:val="single" w:sz="4" w:space="0" w:color="auto"/>
            </w:tcBorders>
            <w:vAlign w:val="center"/>
          </w:tcPr>
          <w:p w:rsidR="003329D9" w:rsidRDefault="003329D9" w:rsidP="00BF3680">
            <w:pPr>
              <w:tabs>
                <w:tab w:val="left" w:pos="851"/>
              </w:tabs>
              <w:adjustRightInd w:val="0"/>
              <w:snapToGrid w:val="0"/>
              <w:spacing w:line="360" w:lineRule="auto"/>
              <w:jc w:val="center"/>
              <w:rPr>
                <w:rFonts w:ascii="Times New Roman" w:hAnsi="Times New Roman"/>
                <w:color w:val="000000"/>
                <w:sz w:val="18"/>
                <w:szCs w:val="18"/>
              </w:rPr>
            </w:pPr>
          </w:p>
        </w:tc>
      </w:tr>
    </w:tbl>
    <w:p w:rsidR="003329D9" w:rsidRPr="003329D9" w:rsidRDefault="003329D9" w:rsidP="003329D9">
      <w:pPr>
        <w:autoSpaceDE w:val="0"/>
        <w:autoSpaceDN w:val="0"/>
        <w:adjustRightInd w:val="0"/>
        <w:snapToGrid w:val="0"/>
        <w:spacing w:line="360" w:lineRule="auto"/>
        <w:rPr>
          <w:rFonts w:ascii="Times New Roman" w:eastAsiaTheme="minorEastAsia" w:hAnsi="Times New Roman" w:hint="eastAsia"/>
          <w:sz w:val="32"/>
          <w:szCs w:val="32"/>
        </w:rPr>
      </w:pPr>
      <w:r>
        <w:rPr>
          <w:rFonts w:ascii="SimSun" w:hAnsi="SimSun" w:hint="eastAsia"/>
          <w:sz w:val="18"/>
          <w:szCs w:val="18"/>
        </w:rPr>
        <w:t>注：</w:t>
      </w:r>
      <w:r>
        <w:rPr>
          <w:rFonts w:ascii="SimSun" w:hAnsi="SimSun" w:hint="eastAsia"/>
          <w:color w:val="000000"/>
          <w:kern w:val="0"/>
          <w:sz w:val="18"/>
          <w:szCs w:val="18"/>
        </w:rPr>
        <w:t>等级资料数据结果表</w:t>
      </w:r>
    </w:p>
    <w:sectPr w:rsidR="003329D9" w:rsidRPr="003329D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FangSong_GB2312">
    <w:altName w:val="仿宋_GB2312"/>
    <w:panose1 w:val="0201060906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EC" w:rsidRDefault="003329D9">
    <w:pPr>
      <w:pStyle w:val="a7"/>
      <w:tabs>
        <w:tab w:val="clear" w:pos="4153"/>
        <w:tab w:val="clear" w:pos="8306"/>
      </w:tabs>
      <w:wordWrap w:val="0"/>
      <w:jc w:val="right"/>
    </w:pPr>
    <w:r>
      <w:rPr>
        <w:noProof/>
        <w:lang w:eastAsia="ko-KR"/>
      </w:rPr>
      <mc:AlternateContent>
        <mc:Choice Requires="wps">
          <w:drawing>
            <wp:anchor distT="0" distB="0" distL="0" distR="0" simplePos="0" relativeHeight="251659264" behindDoc="0" locked="0" layoutInCell="1" allowOverlap="1" wp14:anchorId="006A6AF9" wp14:editId="0D968FD4">
              <wp:simplePos x="0" y="0"/>
              <wp:positionH relativeFrom="margin">
                <wp:align>outside</wp:align>
              </wp:positionH>
              <wp:positionV relativeFrom="paragraph">
                <wp:posOffset>0</wp:posOffset>
              </wp:positionV>
              <wp:extent cx="1156335" cy="230505"/>
              <wp:effectExtent l="0" t="0" r="0" b="0"/>
              <wp:wrapNone/>
              <wp:docPr id="1" name="직사각형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6335" cy="230505"/>
                      </a:xfrm>
                      <a:prstGeom prst="rect">
                        <a:avLst/>
                      </a:prstGeom>
                    </wps:spPr>
                    <wps:txbx>
                      <w:txbxContent>
                        <w:p w:rsidR="00B264EC" w:rsidRDefault="003329D9">
                          <w:pPr>
                            <w:pStyle w:val="a7"/>
                            <w:tabs>
                              <w:tab w:val="clear" w:pos="4153"/>
                              <w:tab w:val="clear" w:pos="8306"/>
                            </w:tabs>
                            <w:wordWrap w:val="0"/>
                            <w:jc w:val="right"/>
                          </w:pPr>
                          <w:r w:rsidRPr="0061460A">
                            <w:rPr>
                              <w:rFonts w:hint="eastAsia"/>
                              <w:color w:val="FFFFFF"/>
                              <w:sz w:val="28"/>
                              <w:szCs w:val="28"/>
                            </w:rPr>
                            <w:t>—</w:t>
                          </w:r>
                          <w:r w:rsidRPr="0061460A">
                            <w:rPr>
                              <w:rFonts w:hint="eastAsia"/>
                              <w:sz w:val="28"/>
                              <w:szCs w:val="28"/>
                            </w:rPr>
                            <w:t>—</w:t>
                          </w:r>
                          <w:r w:rsidRPr="0061460A">
                            <w:rPr>
                              <w:rFonts w:hint="eastAsia"/>
                              <w:sz w:val="28"/>
                              <w:szCs w:val="28"/>
                            </w:rPr>
                            <w:t xml:space="preserve"> </w:t>
                          </w:r>
                          <w:r w:rsidRPr="0061460A">
                            <w:rPr>
                              <w:rFonts w:ascii="Times New Roman" w:hAnsi="Times New Roman"/>
                              <w:sz w:val="28"/>
                              <w:szCs w:val="28"/>
                            </w:rPr>
                            <w:fldChar w:fldCharType="begin"/>
                          </w:r>
                          <w:r w:rsidRPr="0061460A">
                            <w:rPr>
                              <w:rFonts w:ascii="Times New Roman" w:hAnsi="Times New Roman"/>
                              <w:sz w:val="28"/>
                              <w:szCs w:val="28"/>
                            </w:rPr>
                            <w:instrText xml:space="preserve"> </w:instrText>
                          </w:r>
                          <w:r w:rsidRPr="0061460A">
                            <w:rPr>
                              <w:rFonts w:ascii="Times New Roman" w:hAnsi="Times New Roman"/>
                              <w:sz w:val="28"/>
                              <w:szCs w:val="28"/>
                            </w:rPr>
                            <w:instrText xml:space="preserve">PAGE  \* MERGEFORMAT </w:instrText>
                          </w:r>
                          <w:r w:rsidRPr="0061460A">
                            <w:rPr>
                              <w:rFonts w:ascii="Times New Roman" w:hAnsi="Times New Roman"/>
                              <w:sz w:val="28"/>
                              <w:szCs w:val="28"/>
                            </w:rPr>
                            <w:fldChar w:fldCharType="separate"/>
                          </w:r>
                          <w:r>
                            <w:rPr>
                              <w:rFonts w:ascii="Times New Roman" w:hAnsi="Times New Roman"/>
                              <w:noProof/>
                              <w:sz w:val="28"/>
                              <w:szCs w:val="28"/>
                            </w:rPr>
                            <w:t>1</w:t>
                          </w:r>
                          <w:r w:rsidRPr="0061460A">
                            <w:rPr>
                              <w:rFonts w:ascii="Times New Roman" w:hAnsi="Times New Roman"/>
                              <w:sz w:val="28"/>
                              <w:szCs w:val="28"/>
                            </w:rPr>
                            <w:fldChar w:fldCharType="end"/>
                          </w:r>
                          <w:r w:rsidRPr="0061460A">
                            <w:rPr>
                              <w:rFonts w:hint="eastAsia"/>
                              <w:sz w:val="28"/>
                              <w:szCs w:val="28"/>
                            </w:rPr>
                            <w:t xml:space="preserve"> </w:t>
                          </w:r>
                          <w:r w:rsidRPr="0061460A">
                            <w:rPr>
                              <w:rFonts w:hint="eastAsia"/>
                              <w:sz w:val="28"/>
                              <w:szCs w:val="28"/>
                            </w:rPr>
                            <w:t>—</w:t>
                          </w:r>
                          <w:r w:rsidRPr="0061460A">
                            <w:rPr>
                              <w:rFonts w:hint="eastAsia"/>
                              <w:color w:val="FFFFFF"/>
                              <w:sz w:val="28"/>
                              <w:szCs w:val="28"/>
                            </w:rPr>
                            <w:t>—</w:t>
                          </w:r>
                        </w:p>
                      </w:txbxContent>
                    </wps:txbx>
                    <wps:bodyPr vert="horz" wrap="none" lIns="0" tIns="0" rIns="0" bIns="0" anchor="t" upright="1">
                      <a:spAutoFit/>
                    </wps:bodyPr>
                  </wps:wsp>
                </a:graphicData>
              </a:graphic>
              <wp14:sizeRelH relativeFrom="page">
                <wp14:pctWidth>0</wp14:pctWidth>
              </wp14:sizeRelH>
              <wp14:sizeRelV relativeFrom="page">
                <wp14:pctHeight>0</wp14:pctHeight>
              </wp14:sizeRelV>
            </wp:anchor>
          </w:drawing>
        </mc:Choice>
        <mc:Fallback>
          <w:pict>
            <v:rect id="직사각형 1" o:spid="_x0000_s1026" style="position:absolute;left:0;text-align:left;margin-left:39.85pt;margin-top:0;width:91.05pt;height:18.15pt;z-index:251659264;visibility:visible;mso-wrap-style:non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" filled="f" stroked="f">
              <v:path arrowok="t"/>
              <v:textbox style="mso-fit-shape-to-text:t" inset="0,0,0,0">
                <w:txbxContent>
                  <w:p w:rsidR="00B264EC" w:rsidRDefault="003329D9">
                    <w:pPr>
                      <w:pStyle w:val="a7"/>
                      <w:tabs>
                        <w:tab w:val="clear" w:pos="4153"/>
                        <w:tab w:val="clear" w:pos="8306"/>
                      </w:tabs>
                      <w:wordWrap w:val="0"/>
                      <w:jc w:val="right"/>
                    </w:pPr>
                    <w:r w:rsidRPr="0061460A">
                      <w:rPr>
                        <w:rFonts w:hint="eastAsia"/>
                        <w:color w:val="FFFFFF"/>
                        <w:sz w:val="28"/>
                        <w:szCs w:val="28"/>
                      </w:rPr>
                      <w:t>—</w:t>
                    </w:r>
                    <w:r w:rsidRPr="0061460A">
                      <w:rPr>
                        <w:rFonts w:hint="eastAsia"/>
                        <w:sz w:val="28"/>
                        <w:szCs w:val="28"/>
                      </w:rPr>
                      <w:t>—</w:t>
                    </w:r>
                    <w:r w:rsidRPr="0061460A">
                      <w:rPr>
                        <w:rFonts w:hint="eastAsia"/>
                        <w:sz w:val="28"/>
                        <w:szCs w:val="28"/>
                      </w:rPr>
                      <w:t xml:space="preserve"> </w:t>
                    </w:r>
                    <w:r w:rsidRPr="0061460A">
                      <w:rPr>
                        <w:rFonts w:ascii="Times New Roman" w:hAnsi="Times New Roman"/>
                        <w:sz w:val="28"/>
                        <w:szCs w:val="28"/>
                      </w:rPr>
                      <w:fldChar w:fldCharType="begin"/>
                    </w:r>
                    <w:r w:rsidRPr="0061460A">
                      <w:rPr>
                        <w:rFonts w:ascii="Times New Roman" w:hAnsi="Times New Roman"/>
                        <w:sz w:val="28"/>
                        <w:szCs w:val="28"/>
                      </w:rPr>
                      <w:instrText xml:space="preserve"> </w:instrText>
                    </w:r>
                    <w:r w:rsidRPr="0061460A">
                      <w:rPr>
                        <w:rFonts w:ascii="Times New Roman" w:hAnsi="Times New Roman"/>
                        <w:sz w:val="28"/>
                        <w:szCs w:val="28"/>
                      </w:rPr>
                      <w:instrText xml:space="preserve">PAGE  \* MERGEFORMAT </w:instrText>
                    </w:r>
                    <w:r w:rsidRPr="0061460A">
                      <w:rPr>
                        <w:rFonts w:ascii="Times New Roman" w:hAnsi="Times New Roman"/>
                        <w:sz w:val="28"/>
                        <w:szCs w:val="28"/>
                      </w:rPr>
                      <w:fldChar w:fldCharType="separate"/>
                    </w:r>
                    <w:r>
                      <w:rPr>
                        <w:rFonts w:ascii="Times New Roman" w:hAnsi="Times New Roman"/>
                        <w:noProof/>
                        <w:sz w:val="28"/>
                        <w:szCs w:val="28"/>
                      </w:rPr>
                      <w:t>1</w:t>
                    </w:r>
                    <w:r w:rsidRPr="0061460A">
                      <w:rPr>
                        <w:rFonts w:ascii="Times New Roman" w:hAnsi="Times New Roman"/>
                        <w:sz w:val="28"/>
                        <w:szCs w:val="28"/>
                      </w:rPr>
                      <w:fldChar w:fldCharType="end"/>
                    </w:r>
                    <w:r w:rsidRPr="0061460A">
                      <w:rPr>
                        <w:rFonts w:hint="eastAsia"/>
                        <w:sz w:val="28"/>
                        <w:szCs w:val="28"/>
                      </w:rPr>
                      <w:t xml:space="preserve"> </w:t>
                    </w:r>
                    <w:r w:rsidRPr="0061460A">
                      <w:rPr>
                        <w:rFonts w:hint="eastAsia"/>
                        <w:sz w:val="28"/>
                        <w:szCs w:val="28"/>
                      </w:rPr>
                      <w:t>—</w:t>
                    </w:r>
                    <w:r w:rsidRPr="0061460A">
                      <w:rPr>
                        <w:rFonts w:hint="eastAsia"/>
                        <w:color w:val="FFFFFF"/>
                        <w:sz w:val="28"/>
                        <w:szCs w:val="28"/>
                      </w:rPr>
                      <w:t>—</w:t>
                    </w:r>
                  </w:p>
                </w:txbxContent>
              </v:textbox>
              <w10:wrap anchorx="margin"/>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4EC" w:rsidRDefault="003329D9">
    <w:pPr>
      <w:pStyle w:val="a8"/>
      <w:pBdr>
        <w:bottom w:val="none" w:sz="0" w:space="0" w:color="auto"/>
      </w:pBd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F34CD"/>
    <w:multiLevelType w:val="multilevel"/>
    <w:tmpl w:val="395F34C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9D9"/>
    <w:rsid w:val="003329D9"/>
    <w:rsid w:val="0041639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9D9"/>
    <w:pPr>
      <w:widowControl w:val="0"/>
      <w:spacing w:after="0" w:line="240" w:lineRule="auto"/>
    </w:pPr>
    <w:rPr>
      <w:rFonts w:ascii="Calibri" w:eastAsia="SimSun" w:hAnsi="Calibri" w:cs="Times New Roman"/>
      <w:sz w:val="21"/>
      <w:szCs w:val="24"/>
      <w:lang w:eastAsia="zh-CN"/>
    </w:rPr>
  </w:style>
  <w:style w:type="paragraph" w:styleId="1">
    <w:name w:val="heading 1"/>
    <w:basedOn w:val="a"/>
    <w:next w:val="a"/>
    <w:link w:val="1Char"/>
    <w:qFormat/>
    <w:rsid w:val="003329D9"/>
    <w:pPr>
      <w:keepNext/>
      <w:keepLines/>
      <w:spacing w:line="480" w:lineRule="auto"/>
      <w:outlineLvl w:val="0"/>
    </w:pPr>
    <w:rPr>
      <w:rFonts w:ascii="SimSun" w:hAnsi="SimSun"/>
      <w:b/>
      <w:bCs/>
      <w:kern w:val="44"/>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3329D9"/>
    <w:rPr>
      <w:rFonts w:ascii="SimSun" w:eastAsia="SimSun" w:hAnsi="SimSun" w:cs="Times New Roman"/>
      <w:b/>
      <w:bCs/>
      <w:kern w:val="44"/>
      <w:sz w:val="24"/>
      <w:szCs w:val="24"/>
      <w:lang w:eastAsia="zh-CN"/>
    </w:rPr>
  </w:style>
  <w:style w:type="paragraph" w:styleId="a3">
    <w:name w:val="Document Map"/>
    <w:basedOn w:val="a"/>
    <w:link w:val="Char"/>
    <w:uiPriority w:val="99"/>
    <w:unhideWhenUsed/>
    <w:rsid w:val="003329D9"/>
    <w:pPr>
      <w:shd w:val="clear" w:color="auto" w:fill="000080"/>
    </w:pPr>
  </w:style>
  <w:style w:type="character" w:customStyle="1" w:styleId="Char">
    <w:name w:val="문서 구조 Char"/>
    <w:basedOn w:val="a0"/>
    <w:link w:val="a3"/>
    <w:uiPriority w:val="99"/>
    <w:rsid w:val="003329D9"/>
    <w:rPr>
      <w:rFonts w:ascii="Calibri" w:eastAsia="SimSun" w:hAnsi="Calibri" w:cs="Times New Roman"/>
      <w:sz w:val="21"/>
      <w:szCs w:val="24"/>
      <w:shd w:val="clear" w:color="auto" w:fill="000080"/>
      <w:lang w:eastAsia="zh-CN"/>
    </w:rPr>
  </w:style>
  <w:style w:type="paragraph" w:styleId="a4">
    <w:name w:val="annotation text"/>
    <w:basedOn w:val="a"/>
    <w:link w:val="Char0"/>
    <w:uiPriority w:val="99"/>
    <w:unhideWhenUsed/>
    <w:rsid w:val="003329D9"/>
    <w:pPr>
      <w:jc w:val="left"/>
    </w:pPr>
  </w:style>
  <w:style w:type="character" w:customStyle="1" w:styleId="Char0">
    <w:name w:val="메모 텍스트 Char"/>
    <w:basedOn w:val="a0"/>
    <w:link w:val="a4"/>
    <w:uiPriority w:val="99"/>
    <w:rsid w:val="003329D9"/>
    <w:rPr>
      <w:rFonts w:ascii="Calibri" w:eastAsia="SimSun" w:hAnsi="Calibri" w:cs="Times New Roman"/>
      <w:sz w:val="21"/>
      <w:szCs w:val="24"/>
      <w:lang w:eastAsia="zh-CN"/>
    </w:rPr>
  </w:style>
  <w:style w:type="paragraph" w:styleId="a5">
    <w:name w:val="Date"/>
    <w:basedOn w:val="a"/>
    <w:next w:val="a"/>
    <w:link w:val="Char1"/>
    <w:uiPriority w:val="99"/>
    <w:unhideWhenUsed/>
    <w:rsid w:val="003329D9"/>
    <w:pPr>
      <w:ind w:leftChars="2500" w:left="100"/>
    </w:pPr>
  </w:style>
  <w:style w:type="character" w:customStyle="1" w:styleId="Char1">
    <w:name w:val="날짜 Char"/>
    <w:basedOn w:val="a0"/>
    <w:link w:val="a5"/>
    <w:uiPriority w:val="99"/>
    <w:rsid w:val="003329D9"/>
    <w:rPr>
      <w:rFonts w:ascii="Calibri" w:eastAsia="SimSun" w:hAnsi="Calibri" w:cs="Times New Roman"/>
      <w:sz w:val="21"/>
      <w:szCs w:val="24"/>
      <w:lang w:eastAsia="zh-CN"/>
    </w:rPr>
  </w:style>
  <w:style w:type="paragraph" w:styleId="a6">
    <w:name w:val="Balloon Text"/>
    <w:basedOn w:val="a"/>
    <w:link w:val="Char2"/>
    <w:uiPriority w:val="99"/>
    <w:unhideWhenUsed/>
    <w:rsid w:val="003329D9"/>
    <w:rPr>
      <w:sz w:val="18"/>
      <w:szCs w:val="18"/>
    </w:rPr>
  </w:style>
  <w:style w:type="character" w:customStyle="1" w:styleId="Char2">
    <w:name w:val="풍선 도움말 텍스트 Char"/>
    <w:basedOn w:val="a0"/>
    <w:link w:val="a6"/>
    <w:uiPriority w:val="99"/>
    <w:rsid w:val="003329D9"/>
    <w:rPr>
      <w:rFonts w:ascii="Calibri" w:eastAsia="SimSun" w:hAnsi="Calibri" w:cs="Times New Roman"/>
      <w:sz w:val="18"/>
      <w:szCs w:val="18"/>
      <w:lang w:eastAsia="zh-CN"/>
    </w:rPr>
  </w:style>
  <w:style w:type="paragraph" w:styleId="a7">
    <w:name w:val="footer"/>
    <w:basedOn w:val="a"/>
    <w:link w:val="Char3"/>
    <w:uiPriority w:val="99"/>
    <w:unhideWhenUsed/>
    <w:rsid w:val="003329D9"/>
    <w:pPr>
      <w:tabs>
        <w:tab w:val="center" w:pos="4153"/>
        <w:tab w:val="right" w:pos="8306"/>
      </w:tabs>
      <w:snapToGrid w:val="0"/>
      <w:jc w:val="left"/>
    </w:pPr>
    <w:rPr>
      <w:sz w:val="18"/>
      <w:szCs w:val="18"/>
    </w:rPr>
  </w:style>
  <w:style w:type="character" w:customStyle="1" w:styleId="Char3">
    <w:name w:val="바닥글 Char"/>
    <w:basedOn w:val="a0"/>
    <w:link w:val="a7"/>
    <w:uiPriority w:val="99"/>
    <w:qFormat/>
    <w:rsid w:val="003329D9"/>
    <w:rPr>
      <w:rFonts w:ascii="Calibri" w:eastAsia="SimSun" w:hAnsi="Calibri" w:cs="Times New Roman"/>
      <w:sz w:val="18"/>
      <w:szCs w:val="18"/>
      <w:lang w:eastAsia="zh-CN"/>
    </w:rPr>
  </w:style>
  <w:style w:type="paragraph" w:styleId="a8">
    <w:name w:val="header"/>
    <w:basedOn w:val="a"/>
    <w:link w:val="Char4"/>
    <w:uiPriority w:val="99"/>
    <w:unhideWhenUsed/>
    <w:rsid w:val="003329D9"/>
    <w:pPr>
      <w:pBdr>
        <w:bottom w:val="single" w:sz="6" w:space="1" w:color="auto"/>
      </w:pBdr>
      <w:tabs>
        <w:tab w:val="center" w:pos="4153"/>
        <w:tab w:val="right" w:pos="8306"/>
      </w:tabs>
      <w:snapToGrid w:val="0"/>
      <w:jc w:val="center"/>
    </w:pPr>
    <w:rPr>
      <w:sz w:val="18"/>
      <w:szCs w:val="18"/>
    </w:rPr>
  </w:style>
  <w:style w:type="character" w:customStyle="1" w:styleId="Char4">
    <w:name w:val="머리글 Char"/>
    <w:basedOn w:val="a0"/>
    <w:link w:val="a8"/>
    <w:uiPriority w:val="99"/>
    <w:qFormat/>
    <w:rsid w:val="003329D9"/>
    <w:rPr>
      <w:rFonts w:ascii="Calibri" w:eastAsia="SimSun" w:hAnsi="Calibri" w:cs="Times New Roman"/>
      <w:sz w:val="18"/>
      <w:szCs w:val="18"/>
      <w:lang w:eastAsia="zh-CN"/>
    </w:rPr>
  </w:style>
  <w:style w:type="paragraph" w:styleId="a9">
    <w:name w:val="Title"/>
    <w:basedOn w:val="a"/>
    <w:next w:val="a"/>
    <w:link w:val="Char5"/>
    <w:uiPriority w:val="10"/>
    <w:qFormat/>
    <w:rsid w:val="003329D9"/>
    <w:pPr>
      <w:spacing w:before="240" w:after="60"/>
      <w:jc w:val="center"/>
      <w:outlineLvl w:val="0"/>
    </w:pPr>
    <w:rPr>
      <w:rFonts w:ascii="Arial" w:hAnsi="Arial"/>
      <w:b/>
      <w:bCs/>
      <w:sz w:val="32"/>
      <w:szCs w:val="32"/>
    </w:rPr>
  </w:style>
  <w:style w:type="character" w:customStyle="1" w:styleId="Char5">
    <w:name w:val="제목 Char"/>
    <w:basedOn w:val="a0"/>
    <w:link w:val="a9"/>
    <w:uiPriority w:val="10"/>
    <w:rsid w:val="003329D9"/>
    <w:rPr>
      <w:rFonts w:ascii="Arial" w:eastAsia="SimSun" w:hAnsi="Arial" w:cs="Times New Roman"/>
      <w:b/>
      <w:bCs/>
      <w:sz w:val="32"/>
      <w:szCs w:val="32"/>
      <w:lang w:eastAsia="zh-CN"/>
    </w:rPr>
  </w:style>
  <w:style w:type="paragraph" w:styleId="aa">
    <w:name w:val="annotation subject"/>
    <w:basedOn w:val="a4"/>
    <w:next w:val="a4"/>
    <w:link w:val="Char6"/>
    <w:uiPriority w:val="99"/>
    <w:unhideWhenUsed/>
    <w:rsid w:val="003329D9"/>
    <w:rPr>
      <w:b/>
      <w:bCs/>
    </w:rPr>
  </w:style>
  <w:style w:type="character" w:customStyle="1" w:styleId="Char6">
    <w:name w:val="메모 주제 Char"/>
    <w:basedOn w:val="Char0"/>
    <w:link w:val="aa"/>
    <w:uiPriority w:val="99"/>
    <w:rsid w:val="003329D9"/>
    <w:rPr>
      <w:rFonts w:ascii="Calibri" w:eastAsia="SimSun" w:hAnsi="Calibri" w:cs="Times New Roman"/>
      <w:b/>
      <w:bCs/>
      <w:sz w:val="21"/>
      <w:szCs w:val="24"/>
      <w:lang w:eastAsia="zh-CN"/>
    </w:rPr>
  </w:style>
  <w:style w:type="table" w:styleId="ab">
    <w:name w:val="Table Grid"/>
    <w:basedOn w:val="a1"/>
    <w:uiPriority w:val="59"/>
    <w:rsid w:val="003329D9"/>
    <w:pPr>
      <w:spacing w:after="0" w:line="240" w:lineRule="auto"/>
      <w:jc w:val="left"/>
    </w:pPr>
    <w:rPr>
      <w:rFonts w:ascii="Calibri" w:eastAsia="SimSun" w:hAnsi="Calibri" w:cs="Times New Roman"/>
      <w:kern w:val="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unhideWhenUsed/>
    <w:rsid w:val="003329D9"/>
  </w:style>
  <w:style w:type="character" w:styleId="ad">
    <w:name w:val="Hyperlink"/>
    <w:uiPriority w:val="99"/>
    <w:unhideWhenUsed/>
    <w:rsid w:val="003329D9"/>
    <w:rPr>
      <w:rFonts w:ascii="Calibri" w:eastAsia="SimSun" w:hAnsi="Calibri" w:cs="Times New Roman"/>
      <w:color w:val="0000FF"/>
      <w:u w:val="single"/>
    </w:rPr>
  </w:style>
  <w:style w:type="character" w:styleId="ae">
    <w:name w:val="annotation reference"/>
    <w:uiPriority w:val="99"/>
    <w:unhideWhenUsed/>
    <w:rsid w:val="003329D9"/>
    <w:rPr>
      <w:rFonts w:ascii="Calibri" w:eastAsia="SimSun" w:hAnsi="Calibri" w:cs="Times New Roman"/>
      <w:sz w:val="21"/>
      <w:szCs w:val="21"/>
    </w:rPr>
  </w:style>
  <w:style w:type="character" w:customStyle="1" w:styleId="Char10">
    <w:name w:val="日期 Char1"/>
    <w:uiPriority w:val="99"/>
    <w:semiHidden/>
    <w:rsid w:val="003329D9"/>
    <w:rPr>
      <w:rFonts w:ascii="Calibri" w:eastAsia="SimSun" w:hAnsi="Calibri" w:cs="Times New Roman"/>
    </w:rPr>
  </w:style>
  <w:style w:type="character" w:customStyle="1" w:styleId="Char11">
    <w:name w:val="页脚 Char1"/>
    <w:uiPriority w:val="99"/>
    <w:semiHidden/>
    <w:rsid w:val="003329D9"/>
    <w:rPr>
      <w:rFonts w:ascii="Calibri" w:eastAsia="SimSun" w:hAnsi="Calibri" w:cs="Times New Roman"/>
      <w:sz w:val="18"/>
      <w:szCs w:val="18"/>
    </w:rPr>
  </w:style>
  <w:style w:type="character" w:customStyle="1" w:styleId="11">
    <w:name w:val="11"/>
    <w:qFormat/>
    <w:rsid w:val="003329D9"/>
    <w:rPr>
      <w:sz w:val="21"/>
    </w:rPr>
  </w:style>
  <w:style w:type="character" w:customStyle="1" w:styleId="Char12">
    <w:name w:val="批注文字 Char1"/>
    <w:uiPriority w:val="99"/>
    <w:semiHidden/>
    <w:rsid w:val="003329D9"/>
    <w:rPr>
      <w:rFonts w:ascii="Calibri" w:eastAsia="SimSun" w:hAnsi="Calibri" w:cs="Times New Roman"/>
    </w:rPr>
  </w:style>
  <w:style w:type="character" w:customStyle="1" w:styleId="Char13">
    <w:name w:val="页眉 Char1"/>
    <w:uiPriority w:val="99"/>
    <w:semiHidden/>
    <w:rsid w:val="003329D9"/>
    <w:rPr>
      <w:rFonts w:ascii="Calibri" w:eastAsia="SimSun" w:hAnsi="Calibri" w:cs="Times New Roman"/>
      <w:sz w:val="18"/>
      <w:szCs w:val="18"/>
    </w:rPr>
  </w:style>
  <w:style w:type="character" w:customStyle="1" w:styleId="Char14">
    <w:name w:val="批注主题 Char1"/>
    <w:uiPriority w:val="99"/>
    <w:semiHidden/>
    <w:rsid w:val="003329D9"/>
    <w:rPr>
      <w:rFonts w:ascii="Calibri" w:eastAsia="SimSun" w:hAnsi="Calibri" w:cs="Times New Roman"/>
      <w:b/>
      <w:bCs/>
    </w:rPr>
  </w:style>
  <w:style w:type="character" w:customStyle="1" w:styleId="highlight1">
    <w:name w:val="highlight1"/>
    <w:qFormat/>
    <w:rsid w:val="003329D9"/>
    <w:rPr>
      <w:rFonts w:cs="Times New Roman"/>
      <w:sz w:val="21"/>
      <w:szCs w:val="21"/>
    </w:rPr>
  </w:style>
  <w:style w:type="paragraph" w:customStyle="1" w:styleId="2">
    <w:name w:val="正文+ 首行缩进2"/>
    <w:basedOn w:val="a"/>
    <w:next w:val="a"/>
    <w:qFormat/>
    <w:rsid w:val="003329D9"/>
    <w:pPr>
      <w:widowControl/>
      <w:ind w:firstLineChars="200" w:firstLine="480"/>
      <w:jc w:val="left"/>
    </w:pPr>
    <w:rPr>
      <w:kern w:val="0"/>
    </w:rPr>
  </w:style>
  <w:style w:type="paragraph" w:customStyle="1" w:styleId="10">
    <w:name w:val="表内容1"/>
    <w:basedOn w:val="a"/>
    <w:qFormat/>
    <w:rsid w:val="003329D9"/>
    <w:pPr>
      <w:jc w:val="center"/>
    </w:pPr>
    <w:rPr>
      <w:rFonts w:cs="SimSun"/>
      <w:kern w:val="0"/>
      <w:sz w:val="18"/>
      <w:szCs w:val="18"/>
    </w:rPr>
  </w:style>
  <w:style w:type="paragraph" w:customStyle="1" w:styleId="20">
    <w:name w:val="标题2 +加粗"/>
    <w:basedOn w:val="1"/>
    <w:next w:val="a"/>
    <w:qFormat/>
    <w:rsid w:val="003329D9"/>
    <w:pPr>
      <w:spacing w:line="360" w:lineRule="auto"/>
      <w:jc w:val="left"/>
    </w:pPr>
    <w:rPr>
      <w:rFonts w:eastAsia="SimHei" w:cs="SimSun"/>
      <w:b w:val="0"/>
      <w:bCs w:val="0"/>
      <w:sz w:val="21"/>
      <w:szCs w:val="28"/>
    </w:rPr>
  </w:style>
  <w:style w:type="paragraph" w:customStyle="1" w:styleId="12">
    <w:name w:val="标题1 +文题"/>
    <w:basedOn w:val="1"/>
    <w:next w:val="a"/>
    <w:qFormat/>
    <w:rsid w:val="003329D9"/>
    <w:pPr>
      <w:spacing w:line="360" w:lineRule="auto"/>
      <w:jc w:val="center"/>
    </w:pPr>
    <w:rPr>
      <w:rFonts w:ascii="SimHei" w:eastAsia="SimHei" w:cs="SimSun"/>
      <w:b w:val="0"/>
      <w:bCs w:val="0"/>
      <w:sz w:val="32"/>
      <w:szCs w:val="20"/>
    </w:rPr>
  </w:style>
  <w:style w:type="paragraph" w:customStyle="1" w:styleId="Default">
    <w:name w:val="Default"/>
    <w:qFormat/>
    <w:rsid w:val="003329D9"/>
    <w:pPr>
      <w:widowControl w:val="0"/>
      <w:autoSpaceDE w:val="0"/>
      <w:autoSpaceDN w:val="0"/>
      <w:adjustRightInd w:val="0"/>
      <w:spacing w:after="0" w:line="240" w:lineRule="auto"/>
      <w:jc w:val="left"/>
    </w:pPr>
    <w:rPr>
      <w:rFonts w:ascii="Times New Roman" w:eastAsia="SimSun" w:hAnsi="Times New Roman" w:cs="Times New Roman"/>
      <w:color w:val="000000"/>
      <w:kern w:val="0"/>
      <w:sz w:val="24"/>
      <w:szCs w:val="24"/>
      <w:lang w:eastAsia="zh-CN"/>
    </w:rPr>
  </w:style>
  <w:style w:type="paragraph" w:customStyle="1" w:styleId="af">
    <w:name w:val="图标题"/>
    <w:basedOn w:val="a"/>
    <w:qFormat/>
    <w:rsid w:val="003329D9"/>
    <w:pPr>
      <w:jc w:val="center"/>
    </w:pPr>
    <w:rPr>
      <w:rFonts w:eastAsia="SimHei"/>
    </w:rPr>
  </w:style>
  <w:style w:type="paragraph" w:customStyle="1" w:styleId="CM4">
    <w:name w:val="CM4"/>
    <w:next w:val="Default"/>
    <w:qFormat/>
    <w:rsid w:val="003329D9"/>
    <w:pPr>
      <w:widowControl w:val="0"/>
      <w:autoSpaceDE w:val="0"/>
      <w:autoSpaceDN w:val="0"/>
      <w:adjustRightInd w:val="0"/>
      <w:spacing w:after="0" w:line="468" w:lineRule="atLeast"/>
      <w:jc w:val="left"/>
    </w:pPr>
    <w:rPr>
      <w:rFonts w:ascii="SimSun" w:eastAsia="SimSun" w:hAnsi="Calibri" w:cs="Times New Roman"/>
      <w:kern w:val="0"/>
      <w:sz w:val="24"/>
      <w:szCs w:val="24"/>
      <w:lang w:eastAsia="zh-CN"/>
    </w:rPr>
  </w:style>
  <w:style w:type="paragraph" w:styleId="af0">
    <w:name w:val="List Paragraph"/>
    <w:basedOn w:val="a"/>
    <w:uiPriority w:val="99"/>
    <w:qFormat/>
    <w:rsid w:val="003329D9"/>
    <w:pPr>
      <w:ind w:firstLineChars="200" w:firstLine="420"/>
    </w:pPr>
  </w:style>
  <w:style w:type="paragraph" w:customStyle="1" w:styleId="p0">
    <w:name w:val="p0"/>
    <w:basedOn w:val="a"/>
    <w:qFormat/>
    <w:rsid w:val="003329D9"/>
    <w:pPr>
      <w:widowControl/>
    </w:pPr>
    <w:rPr>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9D9"/>
    <w:pPr>
      <w:widowControl w:val="0"/>
      <w:spacing w:after="0" w:line="240" w:lineRule="auto"/>
    </w:pPr>
    <w:rPr>
      <w:rFonts w:ascii="Calibri" w:eastAsia="SimSun" w:hAnsi="Calibri" w:cs="Times New Roman"/>
      <w:sz w:val="21"/>
      <w:szCs w:val="24"/>
      <w:lang w:eastAsia="zh-CN"/>
    </w:rPr>
  </w:style>
  <w:style w:type="paragraph" w:styleId="1">
    <w:name w:val="heading 1"/>
    <w:basedOn w:val="a"/>
    <w:next w:val="a"/>
    <w:link w:val="1Char"/>
    <w:qFormat/>
    <w:rsid w:val="003329D9"/>
    <w:pPr>
      <w:keepNext/>
      <w:keepLines/>
      <w:spacing w:line="480" w:lineRule="auto"/>
      <w:outlineLvl w:val="0"/>
    </w:pPr>
    <w:rPr>
      <w:rFonts w:ascii="SimSun" w:hAnsi="SimSun"/>
      <w:b/>
      <w:bCs/>
      <w:kern w:val="44"/>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3329D9"/>
    <w:rPr>
      <w:rFonts w:ascii="SimSun" w:eastAsia="SimSun" w:hAnsi="SimSun" w:cs="Times New Roman"/>
      <w:b/>
      <w:bCs/>
      <w:kern w:val="44"/>
      <w:sz w:val="24"/>
      <w:szCs w:val="24"/>
      <w:lang w:eastAsia="zh-CN"/>
    </w:rPr>
  </w:style>
  <w:style w:type="paragraph" w:styleId="a3">
    <w:name w:val="Document Map"/>
    <w:basedOn w:val="a"/>
    <w:link w:val="Char"/>
    <w:uiPriority w:val="99"/>
    <w:unhideWhenUsed/>
    <w:rsid w:val="003329D9"/>
    <w:pPr>
      <w:shd w:val="clear" w:color="auto" w:fill="000080"/>
    </w:pPr>
  </w:style>
  <w:style w:type="character" w:customStyle="1" w:styleId="Char">
    <w:name w:val="문서 구조 Char"/>
    <w:basedOn w:val="a0"/>
    <w:link w:val="a3"/>
    <w:uiPriority w:val="99"/>
    <w:rsid w:val="003329D9"/>
    <w:rPr>
      <w:rFonts w:ascii="Calibri" w:eastAsia="SimSun" w:hAnsi="Calibri" w:cs="Times New Roman"/>
      <w:sz w:val="21"/>
      <w:szCs w:val="24"/>
      <w:shd w:val="clear" w:color="auto" w:fill="000080"/>
      <w:lang w:eastAsia="zh-CN"/>
    </w:rPr>
  </w:style>
  <w:style w:type="paragraph" w:styleId="a4">
    <w:name w:val="annotation text"/>
    <w:basedOn w:val="a"/>
    <w:link w:val="Char0"/>
    <w:uiPriority w:val="99"/>
    <w:unhideWhenUsed/>
    <w:rsid w:val="003329D9"/>
    <w:pPr>
      <w:jc w:val="left"/>
    </w:pPr>
  </w:style>
  <w:style w:type="character" w:customStyle="1" w:styleId="Char0">
    <w:name w:val="메모 텍스트 Char"/>
    <w:basedOn w:val="a0"/>
    <w:link w:val="a4"/>
    <w:uiPriority w:val="99"/>
    <w:rsid w:val="003329D9"/>
    <w:rPr>
      <w:rFonts w:ascii="Calibri" w:eastAsia="SimSun" w:hAnsi="Calibri" w:cs="Times New Roman"/>
      <w:sz w:val="21"/>
      <w:szCs w:val="24"/>
      <w:lang w:eastAsia="zh-CN"/>
    </w:rPr>
  </w:style>
  <w:style w:type="paragraph" w:styleId="a5">
    <w:name w:val="Date"/>
    <w:basedOn w:val="a"/>
    <w:next w:val="a"/>
    <w:link w:val="Char1"/>
    <w:uiPriority w:val="99"/>
    <w:unhideWhenUsed/>
    <w:rsid w:val="003329D9"/>
    <w:pPr>
      <w:ind w:leftChars="2500" w:left="100"/>
    </w:pPr>
  </w:style>
  <w:style w:type="character" w:customStyle="1" w:styleId="Char1">
    <w:name w:val="날짜 Char"/>
    <w:basedOn w:val="a0"/>
    <w:link w:val="a5"/>
    <w:uiPriority w:val="99"/>
    <w:rsid w:val="003329D9"/>
    <w:rPr>
      <w:rFonts w:ascii="Calibri" w:eastAsia="SimSun" w:hAnsi="Calibri" w:cs="Times New Roman"/>
      <w:sz w:val="21"/>
      <w:szCs w:val="24"/>
      <w:lang w:eastAsia="zh-CN"/>
    </w:rPr>
  </w:style>
  <w:style w:type="paragraph" w:styleId="a6">
    <w:name w:val="Balloon Text"/>
    <w:basedOn w:val="a"/>
    <w:link w:val="Char2"/>
    <w:uiPriority w:val="99"/>
    <w:unhideWhenUsed/>
    <w:rsid w:val="003329D9"/>
    <w:rPr>
      <w:sz w:val="18"/>
      <w:szCs w:val="18"/>
    </w:rPr>
  </w:style>
  <w:style w:type="character" w:customStyle="1" w:styleId="Char2">
    <w:name w:val="풍선 도움말 텍스트 Char"/>
    <w:basedOn w:val="a0"/>
    <w:link w:val="a6"/>
    <w:uiPriority w:val="99"/>
    <w:rsid w:val="003329D9"/>
    <w:rPr>
      <w:rFonts w:ascii="Calibri" w:eastAsia="SimSun" w:hAnsi="Calibri" w:cs="Times New Roman"/>
      <w:sz w:val="18"/>
      <w:szCs w:val="18"/>
      <w:lang w:eastAsia="zh-CN"/>
    </w:rPr>
  </w:style>
  <w:style w:type="paragraph" w:styleId="a7">
    <w:name w:val="footer"/>
    <w:basedOn w:val="a"/>
    <w:link w:val="Char3"/>
    <w:uiPriority w:val="99"/>
    <w:unhideWhenUsed/>
    <w:rsid w:val="003329D9"/>
    <w:pPr>
      <w:tabs>
        <w:tab w:val="center" w:pos="4153"/>
        <w:tab w:val="right" w:pos="8306"/>
      </w:tabs>
      <w:snapToGrid w:val="0"/>
      <w:jc w:val="left"/>
    </w:pPr>
    <w:rPr>
      <w:sz w:val="18"/>
      <w:szCs w:val="18"/>
    </w:rPr>
  </w:style>
  <w:style w:type="character" w:customStyle="1" w:styleId="Char3">
    <w:name w:val="바닥글 Char"/>
    <w:basedOn w:val="a0"/>
    <w:link w:val="a7"/>
    <w:uiPriority w:val="99"/>
    <w:qFormat/>
    <w:rsid w:val="003329D9"/>
    <w:rPr>
      <w:rFonts w:ascii="Calibri" w:eastAsia="SimSun" w:hAnsi="Calibri" w:cs="Times New Roman"/>
      <w:sz w:val="18"/>
      <w:szCs w:val="18"/>
      <w:lang w:eastAsia="zh-CN"/>
    </w:rPr>
  </w:style>
  <w:style w:type="paragraph" w:styleId="a8">
    <w:name w:val="header"/>
    <w:basedOn w:val="a"/>
    <w:link w:val="Char4"/>
    <w:uiPriority w:val="99"/>
    <w:unhideWhenUsed/>
    <w:rsid w:val="003329D9"/>
    <w:pPr>
      <w:pBdr>
        <w:bottom w:val="single" w:sz="6" w:space="1" w:color="auto"/>
      </w:pBdr>
      <w:tabs>
        <w:tab w:val="center" w:pos="4153"/>
        <w:tab w:val="right" w:pos="8306"/>
      </w:tabs>
      <w:snapToGrid w:val="0"/>
      <w:jc w:val="center"/>
    </w:pPr>
    <w:rPr>
      <w:sz w:val="18"/>
      <w:szCs w:val="18"/>
    </w:rPr>
  </w:style>
  <w:style w:type="character" w:customStyle="1" w:styleId="Char4">
    <w:name w:val="머리글 Char"/>
    <w:basedOn w:val="a0"/>
    <w:link w:val="a8"/>
    <w:uiPriority w:val="99"/>
    <w:qFormat/>
    <w:rsid w:val="003329D9"/>
    <w:rPr>
      <w:rFonts w:ascii="Calibri" w:eastAsia="SimSun" w:hAnsi="Calibri" w:cs="Times New Roman"/>
      <w:sz w:val="18"/>
      <w:szCs w:val="18"/>
      <w:lang w:eastAsia="zh-CN"/>
    </w:rPr>
  </w:style>
  <w:style w:type="paragraph" w:styleId="a9">
    <w:name w:val="Title"/>
    <w:basedOn w:val="a"/>
    <w:next w:val="a"/>
    <w:link w:val="Char5"/>
    <w:uiPriority w:val="10"/>
    <w:qFormat/>
    <w:rsid w:val="003329D9"/>
    <w:pPr>
      <w:spacing w:before="240" w:after="60"/>
      <w:jc w:val="center"/>
      <w:outlineLvl w:val="0"/>
    </w:pPr>
    <w:rPr>
      <w:rFonts w:ascii="Arial" w:hAnsi="Arial"/>
      <w:b/>
      <w:bCs/>
      <w:sz w:val="32"/>
      <w:szCs w:val="32"/>
    </w:rPr>
  </w:style>
  <w:style w:type="character" w:customStyle="1" w:styleId="Char5">
    <w:name w:val="제목 Char"/>
    <w:basedOn w:val="a0"/>
    <w:link w:val="a9"/>
    <w:uiPriority w:val="10"/>
    <w:rsid w:val="003329D9"/>
    <w:rPr>
      <w:rFonts w:ascii="Arial" w:eastAsia="SimSun" w:hAnsi="Arial" w:cs="Times New Roman"/>
      <w:b/>
      <w:bCs/>
      <w:sz w:val="32"/>
      <w:szCs w:val="32"/>
      <w:lang w:eastAsia="zh-CN"/>
    </w:rPr>
  </w:style>
  <w:style w:type="paragraph" w:styleId="aa">
    <w:name w:val="annotation subject"/>
    <w:basedOn w:val="a4"/>
    <w:next w:val="a4"/>
    <w:link w:val="Char6"/>
    <w:uiPriority w:val="99"/>
    <w:unhideWhenUsed/>
    <w:rsid w:val="003329D9"/>
    <w:rPr>
      <w:b/>
      <w:bCs/>
    </w:rPr>
  </w:style>
  <w:style w:type="character" w:customStyle="1" w:styleId="Char6">
    <w:name w:val="메모 주제 Char"/>
    <w:basedOn w:val="Char0"/>
    <w:link w:val="aa"/>
    <w:uiPriority w:val="99"/>
    <w:rsid w:val="003329D9"/>
    <w:rPr>
      <w:rFonts w:ascii="Calibri" w:eastAsia="SimSun" w:hAnsi="Calibri" w:cs="Times New Roman"/>
      <w:b/>
      <w:bCs/>
      <w:sz w:val="21"/>
      <w:szCs w:val="24"/>
      <w:lang w:eastAsia="zh-CN"/>
    </w:rPr>
  </w:style>
  <w:style w:type="table" w:styleId="ab">
    <w:name w:val="Table Grid"/>
    <w:basedOn w:val="a1"/>
    <w:uiPriority w:val="59"/>
    <w:rsid w:val="003329D9"/>
    <w:pPr>
      <w:spacing w:after="0" w:line="240" w:lineRule="auto"/>
      <w:jc w:val="left"/>
    </w:pPr>
    <w:rPr>
      <w:rFonts w:ascii="Calibri" w:eastAsia="SimSun" w:hAnsi="Calibri" w:cs="Times New Roman"/>
      <w:kern w:val="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unhideWhenUsed/>
    <w:rsid w:val="003329D9"/>
  </w:style>
  <w:style w:type="character" w:styleId="ad">
    <w:name w:val="Hyperlink"/>
    <w:uiPriority w:val="99"/>
    <w:unhideWhenUsed/>
    <w:rsid w:val="003329D9"/>
    <w:rPr>
      <w:rFonts w:ascii="Calibri" w:eastAsia="SimSun" w:hAnsi="Calibri" w:cs="Times New Roman"/>
      <w:color w:val="0000FF"/>
      <w:u w:val="single"/>
    </w:rPr>
  </w:style>
  <w:style w:type="character" w:styleId="ae">
    <w:name w:val="annotation reference"/>
    <w:uiPriority w:val="99"/>
    <w:unhideWhenUsed/>
    <w:rsid w:val="003329D9"/>
    <w:rPr>
      <w:rFonts w:ascii="Calibri" w:eastAsia="SimSun" w:hAnsi="Calibri" w:cs="Times New Roman"/>
      <w:sz w:val="21"/>
      <w:szCs w:val="21"/>
    </w:rPr>
  </w:style>
  <w:style w:type="character" w:customStyle="1" w:styleId="Char10">
    <w:name w:val="日期 Char1"/>
    <w:uiPriority w:val="99"/>
    <w:semiHidden/>
    <w:rsid w:val="003329D9"/>
    <w:rPr>
      <w:rFonts w:ascii="Calibri" w:eastAsia="SimSun" w:hAnsi="Calibri" w:cs="Times New Roman"/>
    </w:rPr>
  </w:style>
  <w:style w:type="character" w:customStyle="1" w:styleId="Char11">
    <w:name w:val="页脚 Char1"/>
    <w:uiPriority w:val="99"/>
    <w:semiHidden/>
    <w:rsid w:val="003329D9"/>
    <w:rPr>
      <w:rFonts w:ascii="Calibri" w:eastAsia="SimSun" w:hAnsi="Calibri" w:cs="Times New Roman"/>
      <w:sz w:val="18"/>
      <w:szCs w:val="18"/>
    </w:rPr>
  </w:style>
  <w:style w:type="character" w:customStyle="1" w:styleId="11">
    <w:name w:val="11"/>
    <w:qFormat/>
    <w:rsid w:val="003329D9"/>
    <w:rPr>
      <w:sz w:val="21"/>
    </w:rPr>
  </w:style>
  <w:style w:type="character" w:customStyle="1" w:styleId="Char12">
    <w:name w:val="批注文字 Char1"/>
    <w:uiPriority w:val="99"/>
    <w:semiHidden/>
    <w:rsid w:val="003329D9"/>
    <w:rPr>
      <w:rFonts w:ascii="Calibri" w:eastAsia="SimSun" w:hAnsi="Calibri" w:cs="Times New Roman"/>
    </w:rPr>
  </w:style>
  <w:style w:type="character" w:customStyle="1" w:styleId="Char13">
    <w:name w:val="页眉 Char1"/>
    <w:uiPriority w:val="99"/>
    <w:semiHidden/>
    <w:rsid w:val="003329D9"/>
    <w:rPr>
      <w:rFonts w:ascii="Calibri" w:eastAsia="SimSun" w:hAnsi="Calibri" w:cs="Times New Roman"/>
      <w:sz w:val="18"/>
      <w:szCs w:val="18"/>
    </w:rPr>
  </w:style>
  <w:style w:type="character" w:customStyle="1" w:styleId="Char14">
    <w:name w:val="批注主题 Char1"/>
    <w:uiPriority w:val="99"/>
    <w:semiHidden/>
    <w:rsid w:val="003329D9"/>
    <w:rPr>
      <w:rFonts w:ascii="Calibri" w:eastAsia="SimSun" w:hAnsi="Calibri" w:cs="Times New Roman"/>
      <w:b/>
      <w:bCs/>
    </w:rPr>
  </w:style>
  <w:style w:type="character" w:customStyle="1" w:styleId="highlight1">
    <w:name w:val="highlight1"/>
    <w:qFormat/>
    <w:rsid w:val="003329D9"/>
    <w:rPr>
      <w:rFonts w:cs="Times New Roman"/>
      <w:sz w:val="21"/>
      <w:szCs w:val="21"/>
    </w:rPr>
  </w:style>
  <w:style w:type="paragraph" w:customStyle="1" w:styleId="2">
    <w:name w:val="正文+ 首行缩进2"/>
    <w:basedOn w:val="a"/>
    <w:next w:val="a"/>
    <w:qFormat/>
    <w:rsid w:val="003329D9"/>
    <w:pPr>
      <w:widowControl/>
      <w:ind w:firstLineChars="200" w:firstLine="480"/>
      <w:jc w:val="left"/>
    </w:pPr>
    <w:rPr>
      <w:kern w:val="0"/>
    </w:rPr>
  </w:style>
  <w:style w:type="paragraph" w:customStyle="1" w:styleId="10">
    <w:name w:val="表内容1"/>
    <w:basedOn w:val="a"/>
    <w:qFormat/>
    <w:rsid w:val="003329D9"/>
    <w:pPr>
      <w:jc w:val="center"/>
    </w:pPr>
    <w:rPr>
      <w:rFonts w:cs="SimSun"/>
      <w:kern w:val="0"/>
      <w:sz w:val="18"/>
      <w:szCs w:val="18"/>
    </w:rPr>
  </w:style>
  <w:style w:type="paragraph" w:customStyle="1" w:styleId="20">
    <w:name w:val="标题2 +加粗"/>
    <w:basedOn w:val="1"/>
    <w:next w:val="a"/>
    <w:qFormat/>
    <w:rsid w:val="003329D9"/>
    <w:pPr>
      <w:spacing w:line="360" w:lineRule="auto"/>
      <w:jc w:val="left"/>
    </w:pPr>
    <w:rPr>
      <w:rFonts w:eastAsia="SimHei" w:cs="SimSun"/>
      <w:b w:val="0"/>
      <w:bCs w:val="0"/>
      <w:sz w:val="21"/>
      <w:szCs w:val="28"/>
    </w:rPr>
  </w:style>
  <w:style w:type="paragraph" w:customStyle="1" w:styleId="12">
    <w:name w:val="标题1 +文题"/>
    <w:basedOn w:val="1"/>
    <w:next w:val="a"/>
    <w:qFormat/>
    <w:rsid w:val="003329D9"/>
    <w:pPr>
      <w:spacing w:line="360" w:lineRule="auto"/>
      <w:jc w:val="center"/>
    </w:pPr>
    <w:rPr>
      <w:rFonts w:ascii="SimHei" w:eastAsia="SimHei" w:cs="SimSun"/>
      <w:b w:val="0"/>
      <w:bCs w:val="0"/>
      <w:sz w:val="32"/>
      <w:szCs w:val="20"/>
    </w:rPr>
  </w:style>
  <w:style w:type="paragraph" w:customStyle="1" w:styleId="Default">
    <w:name w:val="Default"/>
    <w:qFormat/>
    <w:rsid w:val="003329D9"/>
    <w:pPr>
      <w:widowControl w:val="0"/>
      <w:autoSpaceDE w:val="0"/>
      <w:autoSpaceDN w:val="0"/>
      <w:adjustRightInd w:val="0"/>
      <w:spacing w:after="0" w:line="240" w:lineRule="auto"/>
      <w:jc w:val="left"/>
    </w:pPr>
    <w:rPr>
      <w:rFonts w:ascii="Times New Roman" w:eastAsia="SimSun" w:hAnsi="Times New Roman" w:cs="Times New Roman"/>
      <w:color w:val="000000"/>
      <w:kern w:val="0"/>
      <w:sz w:val="24"/>
      <w:szCs w:val="24"/>
      <w:lang w:eastAsia="zh-CN"/>
    </w:rPr>
  </w:style>
  <w:style w:type="paragraph" w:customStyle="1" w:styleId="af">
    <w:name w:val="图标题"/>
    <w:basedOn w:val="a"/>
    <w:qFormat/>
    <w:rsid w:val="003329D9"/>
    <w:pPr>
      <w:jc w:val="center"/>
    </w:pPr>
    <w:rPr>
      <w:rFonts w:eastAsia="SimHei"/>
    </w:rPr>
  </w:style>
  <w:style w:type="paragraph" w:customStyle="1" w:styleId="CM4">
    <w:name w:val="CM4"/>
    <w:next w:val="Default"/>
    <w:qFormat/>
    <w:rsid w:val="003329D9"/>
    <w:pPr>
      <w:widowControl w:val="0"/>
      <w:autoSpaceDE w:val="0"/>
      <w:autoSpaceDN w:val="0"/>
      <w:adjustRightInd w:val="0"/>
      <w:spacing w:after="0" w:line="468" w:lineRule="atLeast"/>
      <w:jc w:val="left"/>
    </w:pPr>
    <w:rPr>
      <w:rFonts w:ascii="SimSun" w:eastAsia="SimSun" w:hAnsi="Calibri" w:cs="Times New Roman"/>
      <w:kern w:val="0"/>
      <w:sz w:val="24"/>
      <w:szCs w:val="24"/>
      <w:lang w:eastAsia="zh-CN"/>
    </w:rPr>
  </w:style>
  <w:style w:type="paragraph" w:styleId="af0">
    <w:name w:val="List Paragraph"/>
    <w:basedOn w:val="a"/>
    <w:uiPriority w:val="99"/>
    <w:qFormat/>
    <w:rsid w:val="003329D9"/>
    <w:pPr>
      <w:ind w:firstLineChars="200" w:firstLine="420"/>
    </w:pPr>
  </w:style>
  <w:style w:type="paragraph" w:customStyle="1" w:styleId="p0">
    <w:name w:val="p0"/>
    <w:basedOn w:val="a"/>
    <w:qFormat/>
    <w:rsid w:val="003329D9"/>
    <w:pPr>
      <w:widowControl/>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BB%91%E8%89%B2%E7%B4%A0/542142" TargetMode="External"/><Relationship Id="rId13" Type="http://schemas.openxmlformats.org/officeDocument/2006/relationships/oleObject" Target="embeddings/oleObject3.bin"/><Relationship Id="rId18" Type="http://schemas.openxmlformats.org/officeDocument/2006/relationships/oleObject" Target="embeddings/oleObject7.bin"/><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oleObject" Target="embeddings/oleObject2.bin"/><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hyperlink" Target="https://baike.baidu.com/item/%E9%BB%91%E8%89%B2%E7%B4%A0/542142" TargetMode="External"/><Relationship Id="rId20"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footer" Target="footer1.xml"/><Relationship Id="rId19"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1246</Words>
  <Characters>7108</Characters>
  <Application>Microsoft Office Word</Application>
  <DocSecurity>0</DocSecurity>
  <Lines>59</Lines>
  <Paragraphs>16</Paragraphs>
  <ScaleCrop>false</ScaleCrop>
  <Company/>
  <LinksUpToDate>false</LinksUpToDate>
  <CharactersWithSpaces>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박미령</dc:creator>
  <cp:lastModifiedBy>박미령</cp:lastModifiedBy>
  <cp:revision>1</cp:revision>
  <dcterms:created xsi:type="dcterms:W3CDTF">2021-03-03T00:37:00Z</dcterms:created>
  <dcterms:modified xsi:type="dcterms:W3CDTF">2021-03-03T00:38:00Z</dcterms:modified>
</cp:coreProperties>
</file>